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1479F" w14:textId="42109DDE" w:rsidR="0037463A" w:rsidRPr="006206FC" w:rsidRDefault="00E368EB" w:rsidP="0009502C">
      <w:pPr>
        <w:jc w:val="center"/>
        <w:rPr>
          <w:rFonts w:ascii="Times New Roman" w:hAnsi="Times New Roman"/>
          <w:b/>
          <w:sz w:val="22"/>
          <w:szCs w:val="22"/>
        </w:rPr>
      </w:pPr>
      <w:ins w:id="0" w:author="Author">
        <w:r>
          <w:rPr>
            <w:rFonts w:ascii="Times New Roman" w:hAnsi="Times New Roman"/>
            <w:b/>
            <w:sz w:val="22"/>
            <w:szCs w:val="22"/>
          </w:rPr>
          <w:t>Y</w:t>
        </w:r>
      </w:ins>
      <w:r w:rsidR="00EE1BA9" w:rsidRPr="006206FC">
        <w:rPr>
          <w:rFonts w:ascii="Times New Roman" w:hAnsi="Times New Roman"/>
          <w:b/>
          <w:sz w:val="22"/>
          <w:szCs w:val="22"/>
        </w:rPr>
        <w:t>RFP</w:t>
      </w:r>
      <w:r w:rsidR="002B4404" w:rsidRPr="006206FC">
        <w:rPr>
          <w:rFonts w:ascii="Times New Roman" w:hAnsi="Times New Roman"/>
          <w:b/>
          <w:sz w:val="22"/>
          <w:szCs w:val="22"/>
        </w:rPr>
        <w:t xml:space="preserve"> </w:t>
      </w:r>
      <w:r w:rsidR="00E5726F">
        <w:rPr>
          <w:rFonts w:ascii="Times New Roman" w:hAnsi="Times New Roman"/>
          <w:b/>
          <w:sz w:val="22"/>
          <w:szCs w:val="22"/>
        </w:rPr>
        <w:t>2</w:t>
      </w:r>
      <w:r w:rsidR="00AB192B">
        <w:rPr>
          <w:rFonts w:ascii="Times New Roman" w:hAnsi="Times New Roman"/>
          <w:b/>
          <w:sz w:val="22"/>
          <w:szCs w:val="22"/>
        </w:rPr>
        <w:t>1</w:t>
      </w:r>
      <w:r w:rsidR="006B3D37">
        <w:rPr>
          <w:rFonts w:ascii="Times New Roman" w:hAnsi="Times New Roman"/>
          <w:b/>
          <w:sz w:val="22"/>
          <w:szCs w:val="22"/>
        </w:rPr>
        <w:t>-</w:t>
      </w:r>
      <w:r w:rsidR="00150023">
        <w:rPr>
          <w:rFonts w:ascii="Times New Roman" w:hAnsi="Times New Roman"/>
          <w:b/>
          <w:sz w:val="22"/>
          <w:szCs w:val="22"/>
        </w:rPr>
        <w:t>66406</w:t>
      </w:r>
    </w:p>
    <w:p w14:paraId="0A856400" w14:textId="6E19BE0A" w:rsidR="00F20E9E" w:rsidRPr="006206FC" w:rsidRDefault="00E5726F" w:rsidP="0009502C">
      <w:pPr>
        <w:jc w:val="center"/>
        <w:rPr>
          <w:rFonts w:ascii="Times New Roman" w:hAnsi="Times New Roman"/>
          <w:b/>
          <w:sz w:val="22"/>
          <w:szCs w:val="22"/>
        </w:rPr>
      </w:pPr>
      <w:r>
        <w:rPr>
          <w:rFonts w:ascii="Times New Roman" w:hAnsi="Times New Roman"/>
          <w:b/>
          <w:sz w:val="22"/>
          <w:szCs w:val="22"/>
        </w:rPr>
        <w:t>MINIMUM</w:t>
      </w:r>
      <w:r w:rsidR="003627C8" w:rsidRPr="006206FC">
        <w:rPr>
          <w:rFonts w:ascii="Times New Roman" w:hAnsi="Times New Roman"/>
          <w:b/>
          <w:sz w:val="22"/>
          <w:szCs w:val="22"/>
        </w:rPr>
        <w:t xml:space="preserve"> REQUIREMENTS</w:t>
      </w:r>
    </w:p>
    <w:p w14:paraId="3A5A012F" w14:textId="74C7C10A" w:rsidR="0009502C" w:rsidRPr="006206FC" w:rsidRDefault="00EE1BA9" w:rsidP="0009502C">
      <w:pPr>
        <w:jc w:val="center"/>
        <w:rPr>
          <w:rFonts w:ascii="Times New Roman" w:hAnsi="Times New Roman"/>
          <w:b/>
          <w:sz w:val="22"/>
          <w:szCs w:val="22"/>
        </w:rPr>
      </w:pPr>
      <w:r w:rsidRPr="00150023">
        <w:rPr>
          <w:rFonts w:ascii="Times New Roman" w:hAnsi="Times New Roman"/>
          <w:b/>
          <w:sz w:val="22"/>
          <w:szCs w:val="22"/>
        </w:rPr>
        <w:t xml:space="preserve">ATTACHMENT </w:t>
      </w:r>
      <w:r w:rsidR="00284394" w:rsidRPr="00150023">
        <w:rPr>
          <w:rFonts w:ascii="Times New Roman" w:hAnsi="Times New Roman"/>
          <w:b/>
          <w:sz w:val="22"/>
          <w:szCs w:val="22"/>
        </w:rPr>
        <w:t>I</w:t>
      </w:r>
    </w:p>
    <w:p w14:paraId="29EC2FDB" w14:textId="77777777" w:rsidR="0009502C" w:rsidRPr="006206FC" w:rsidRDefault="0009502C" w:rsidP="0009502C">
      <w:pPr>
        <w:rPr>
          <w:rFonts w:ascii="Times New Roman" w:hAnsi="Times New Roman"/>
          <w:b/>
          <w:sz w:val="22"/>
          <w:szCs w:val="22"/>
        </w:rPr>
      </w:pPr>
    </w:p>
    <w:p w14:paraId="64F4BED8" w14:textId="6F7B9264" w:rsidR="00E22435" w:rsidRPr="006206FC" w:rsidRDefault="00E22435" w:rsidP="00887F94">
      <w:pPr>
        <w:rPr>
          <w:rFonts w:ascii="Times New Roman" w:hAnsi="Times New Roman"/>
          <w:b/>
          <w:color w:val="FF0000"/>
          <w:sz w:val="22"/>
          <w:szCs w:val="22"/>
        </w:rPr>
      </w:pPr>
      <w:r w:rsidRPr="006206FC">
        <w:rPr>
          <w:rFonts w:ascii="Times New Roman" w:hAnsi="Times New Roman"/>
          <w:sz w:val="22"/>
          <w:szCs w:val="22"/>
        </w:rPr>
        <w:t xml:space="preserve">The </w:t>
      </w:r>
      <w:r w:rsidR="00E5726F">
        <w:rPr>
          <w:rFonts w:ascii="Times New Roman" w:hAnsi="Times New Roman"/>
          <w:sz w:val="22"/>
          <w:szCs w:val="22"/>
        </w:rPr>
        <w:t>Minimum</w:t>
      </w:r>
      <w:r w:rsidRPr="006206FC">
        <w:rPr>
          <w:rFonts w:ascii="Times New Roman" w:hAnsi="Times New Roman"/>
          <w:sz w:val="22"/>
          <w:szCs w:val="22"/>
        </w:rPr>
        <w:t xml:space="preserve"> Requirements indicate the </w:t>
      </w:r>
      <w:r w:rsidR="00E5726F">
        <w:rPr>
          <w:rFonts w:ascii="Times New Roman" w:hAnsi="Times New Roman"/>
          <w:sz w:val="22"/>
          <w:szCs w:val="22"/>
        </w:rPr>
        <w:t>basic</w:t>
      </w:r>
      <w:r w:rsidRPr="006206FC">
        <w:rPr>
          <w:rFonts w:ascii="Times New Roman" w:hAnsi="Times New Roman"/>
          <w:sz w:val="22"/>
          <w:szCs w:val="22"/>
        </w:rPr>
        <w:t xml:space="preserve"> requirements </w:t>
      </w:r>
      <w:r w:rsidR="008235FE" w:rsidRPr="006206FC">
        <w:rPr>
          <w:rFonts w:ascii="Times New Roman" w:hAnsi="Times New Roman"/>
          <w:sz w:val="22"/>
          <w:szCs w:val="22"/>
        </w:rPr>
        <w:t xml:space="preserve">that </w:t>
      </w:r>
      <w:r w:rsidRPr="006206FC">
        <w:rPr>
          <w:rFonts w:ascii="Times New Roman" w:hAnsi="Times New Roman"/>
          <w:sz w:val="22"/>
          <w:szCs w:val="22"/>
        </w:rPr>
        <w:t xml:space="preserve">all Respondents must adhere to </w:t>
      </w:r>
      <w:proofErr w:type="gramStart"/>
      <w:r w:rsidRPr="006206FC">
        <w:rPr>
          <w:rFonts w:ascii="Times New Roman" w:hAnsi="Times New Roman"/>
          <w:sz w:val="22"/>
          <w:szCs w:val="22"/>
        </w:rPr>
        <w:t>in order to</w:t>
      </w:r>
      <w:proofErr w:type="gramEnd"/>
      <w:r w:rsidRPr="006206FC">
        <w:rPr>
          <w:rFonts w:ascii="Times New Roman" w:hAnsi="Times New Roman"/>
          <w:sz w:val="22"/>
          <w:szCs w:val="22"/>
        </w:rPr>
        <w:t xml:space="preserve"> be considered as a responsive Respondent.  All Respondents must state their ability a</w:t>
      </w:r>
      <w:r w:rsidR="00053E31" w:rsidRPr="006206FC">
        <w:rPr>
          <w:rFonts w:ascii="Times New Roman" w:hAnsi="Times New Roman"/>
          <w:sz w:val="22"/>
          <w:szCs w:val="22"/>
        </w:rPr>
        <w:t xml:space="preserve">nd willingness to meet these </w:t>
      </w:r>
      <w:r w:rsidR="00E5726F">
        <w:rPr>
          <w:rFonts w:ascii="Times New Roman" w:hAnsi="Times New Roman"/>
          <w:sz w:val="22"/>
          <w:szCs w:val="22"/>
        </w:rPr>
        <w:t>Minimum</w:t>
      </w:r>
      <w:r w:rsidRPr="006206FC">
        <w:rPr>
          <w:rFonts w:ascii="Times New Roman" w:hAnsi="Times New Roman"/>
          <w:sz w:val="22"/>
          <w:szCs w:val="22"/>
        </w:rPr>
        <w:t xml:space="preserve"> Requirements in their Transmittal Letter and in this attachment of their proposal. Failure to do so will be considered grounds for disqualification from further consideration. </w:t>
      </w:r>
    </w:p>
    <w:p w14:paraId="1C4A5FF4" w14:textId="77777777" w:rsidR="00E22435" w:rsidRPr="006206FC" w:rsidRDefault="00E22435" w:rsidP="00887F94">
      <w:pPr>
        <w:rPr>
          <w:rFonts w:ascii="Times New Roman" w:hAnsi="Times New Roman"/>
          <w:b/>
          <w:color w:val="FF0000"/>
          <w:sz w:val="22"/>
          <w:szCs w:val="22"/>
        </w:rPr>
      </w:pPr>
    </w:p>
    <w:p w14:paraId="4D9084CF" w14:textId="4F73ACC3" w:rsidR="009A0611" w:rsidRPr="00E5726F" w:rsidRDefault="0009502C" w:rsidP="0009502C">
      <w:pPr>
        <w:rPr>
          <w:rFonts w:ascii="Times New Roman" w:hAnsi="Times New Roman"/>
          <w:b/>
          <w:sz w:val="22"/>
          <w:szCs w:val="22"/>
        </w:rPr>
      </w:pPr>
      <w:r w:rsidRPr="006206FC">
        <w:rPr>
          <w:rFonts w:ascii="Times New Roman" w:hAnsi="Times New Roman"/>
          <w:b/>
          <w:color w:val="FF0000"/>
          <w:sz w:val="22"/>
          <w:szCs w:val="22"/>
        </w:rPr>
        <w:t>Instructions:</w:t>
      </w:r>
      <w:r w:rsidRPr="006206FC">
        <w:rPr>
          <w:rFonts w:ascii="Times New Roman" w:hAnsi="Times New Roman"/>
          <w:b/>
          <w:sz w:val="22"/>
          <w:szCs w:val="22"/>
        </w:rPr>
        <w:t xml:space="preserve">  </w:t>
      </w:r>
      <w:r w:rsidR="009834B6" w:rsidRPr="006206FC">
        <w:rPr>
          <w:rFonts w:ascii="Times New Roman" w:hAnsi="Times New Roman"/>
          <w:b/>
          <w:sz w:val="22"/>
          <w:szCs w:val="22"/>
        </w:rPr>
        <w:t>In the yellow shaded boxes, p</w:t>
      </w:r>
      <w:r w:rsidRPr="006206FC">
        <w:rPr>
          <w:rFonts w:ascii="Times New Roman" w:hAnsi="Times New Roman"/>
          <w:b/>
          <w:sz w:val="22"/>
          <w:szCs w:val="22"/>
        </w:rPr>
        <w:t xml:space="preserve">lease </w:t>
      </w:r>
      <w:r w:rsidR="009834B6" w:rsidRPr="006206FC">
        <w:rPr>
          <w:rFonts w:ascii="Times New Roman" w:hAnsi="Times New Roman"/>
          <w:b/>
          <w:sz w:val="22"/>
          <w:szCs w:val="22"/>
        </w:rPr>
        <w:t>confirm the Responden</w:t>
      </w:r>
      <w:r w:rsidR="00070B54" w:rsidRPr="006206FC">
        <w:rPr>
          <w:rFonts w:ascii="Times New Roman" w:hAnsi="Times New Roman"/>
          <w:b/>
          <w:sz w:val="22"/>
          <w:szCs w:val="22"/>
        </w:rPr>
        <w:t xml:space="preserve">t’s ability to meet each </w:t>
      </w:r>
      <w:r w:rsidR="002A4D5A">
        <w:rPr>
          <w:rFonts w:ascii="Times New Roman" w:hAnsi="Times New Roman"/>
          <w:b/>
          <w:sz w:val="22"/>
          <w:szCs w:val="22"/>
        </w:rPr>
        <w:t>Minimum</w:t>
      </w:r>
      <w:r w:rsidR="009834B6" w:rsidRPr="006206FC">
        <w:rPr>
          <w:rFonts w:ascii="Times New Roman" w:hAnsi="Times New Roman"/>
          <w:b/>
          <w:sz w:val="22"/>
          <w:szCs w:val="22"/>
        </w:rPr>
        <w:t xml:space="preserve"> Requirement</w:t>
      </w:r>
      <w:r w:rsidR="00150023">
        <w:rPr>
          <w:rFonts w:ascii="Times New Roman" w:hAnsi="Times New Roman"/>
          <w:b/>
          <w:sz w:val="22"/>
          <w:szCs w:val="22"/>
        </w:rPr>
        <w:t>.</w:t>
      </w:r>
    </w:p>
    <w:p w14:paraId="3C43D656" w14:textId="77777777" w:rsidR="002A351E" w:rsidRPr="006206FC" w:rsidRDefault="002A351E" w:rsidP="0009502C">
      <w:pPr>
        <w:rPr>
          <w:rFonts w:ascii="Times New Roman" w:hAnsi="Times New Roman"/>
          <w:b/>
          <w:i/>
          <w:sz w:val="22"/>
          <w:szCs w:val="22"/>
        </w:rPr>
      </w:pPr>
    </w:p>
    <w:p w14:paraId="1182729E" w14:textId="77777777" w:rsidR="002A351E" w:rsidRPr="006206FC" w:rsidRDefault="002A351E" w:rsidP="0009502C">
      <w:pPr>
        <w:rPr>
          <w:rFonts w:ascii="Times New Roman" w:hAnsi="Times New Roman"/>
          <w:b/>
          <w:i/>
          <w:sz w:val="22"/>
          <w:szCs w:val="22"/>
        </w:rPr>
      </w:pPr>
      <w:r w:rsidRPr="006206FC">
        <w:rPr>
          <w:rFonts w:ascii="Times New Roman" w:hAnsi="Times New Roman"/>
          <w:b/>
          <w:i/>
          <w:sz w:val="22"/>
          <w:szCs w:val="22"/>
        </w:rPr>
        <w:t xml:space="preserve">Respondent Name: </w:t>
      </w:r>
    </w:p>
    <w:tbl>
      <w:tblPr>
        <w:tblStyle w:val="TableGrid"/>
        <w:tblW w:w="0" w:type="auto"/>
        <w:tblLook w:val="04A0" w:firstRow="1" w:lastRow="0" w:firstColumn="1" w:lastColumn="0" w:noHBand="0" w:noVBand="1"/>
      </w:tblPr>
      <w:tblGrid>
        <w:gridCol w:w="8630"/>
      </w:tblGrid>
      <w:tr w:rsidR="002A351E" w:rsidRPr="006206FC" w14:paraId="7ABBF3B7" w14:textId="77777777" w:rsidTr="002A351E">
        <w:tc>
          <w:tcPr>
            <w:tcW w:w="8856" w:type="dxa"/>
            <w:shd w:val="clear" w:color="auto" w:fill="FFFFCC"/>
          </w:tcPr>
          <w:p w14:paraId="5473D4EA" w14:textId="03D74322" w:rsidR="002A351E" w:rsidRPr="006206FC" w:rsidRDefault="00E368EB" w:rsidP="0009502C">
            <w:pPr>
              <w:rPr>
                <w:rFonts w:ascii="Times New Roman" w:hAnsi="Times New Roman"/>
                <w:b/>
                <w:i/>
                <w:sz w:val="22"/>
                <w:szCs w:val="22"/>
              </w:rPr>
            </w:pPr>
            <w:ins w:id="1" w:author="Author">
              <w:r>
                <w:rPr>
                  <w:rFonts w:ascii="Times New Roman" w:hAnsi="Times New Roman"/>
                  <w:b/>
                  <w:i/>
                  <w:sz w:val="22"/>
                  <w:szCs w:val="22"/>
                </w:rPr>
                <w:t xml:space="preserve">BLACKJACK UNIFORMS </w:t>
              </w:r>
            </w:ins>
          </w:p>
        </w:tc>
      </w:tr>
    </w:tbl>
    <w:p w14:paraId="171F297D" w14:textId="21874C9F" w:rsidR="00A63A58" w:rsidRDefault="00A63A58" w:rsidP="0009502C">
      <w:pPr>
        <w:rPr>
          <w:rFonts w:ascii="Times New Roman" w:hAnsi="Times New Roman"/>
          <w:b/>
          <w:i/>
          <w:sz w:val="22"/>
          <w:szCs w:val="2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49"/>
        <w:gridCol w:w="7133"/>
      </w:tblGrid>
      <w:tr w:rsidR="00A63A58" w:rsidRPr="00A63A58" w14:paraId="3C44DA6F" w14:textId="77777777" w:rsidTr="00D66AA6">
        <w:tc>
          <w:tcPr>
            <w:tcW w:w="1795" w:type="dxa"/>
            <w:gridSpan w:val="2"/>
          </w:tcPr>
          <w:p w14:paraId="257E853B" w14:textId="77777777" w:rsidR="00A63A58" w:rsidRPr="00A63A58" w:rsidRDefault="00A63A58" w:rsidP="00A63A58">
            <w:pPr>
              <w:jc w:val="center"/>
              <w:rPr>
                <w:rFonts w:ascii="Times New Roman" w:hAnsi="Times New Roman"/>
                <w:b/>
                <w:sz w:val="22"/>
                <w:szCs w:val="22"/>
              </w:rPr>
            </w:pPr>
            <w:r w:rsidRPr="00A63A58">
              <w:rPr>
                <w:rFonts w:ascii="Times New Roman" w:hAnsi="Times New Roman"/>
                <w:b/>
                <w:sz w:val="22"/>
                <w:szCs w:val="22"/>
              </w:rPr>
              <w:t>Do You Accept?</w:t>
            </w:r>
          </w:p>
        </w:tc>
        <w:tc>
          <w:tcPr>
            <w:tcW w:w="7133" w:type="dxa"/>
          </w:tcPr>
          <w:p w14:paraId="01C9F83D" w14:textId="6406D33D" w:rsidR="00A63A58" w:rsidRPr="00A63A58" w:rsidRDefault="00A63A58" w:rsidP="00A63A58">
            <w:pPr>
              <w:jc w:val="center"/>
              <w:rPr>
                <w:rFonts w:ascii="Times New Roman" w:hAnsi="Times New Roman"/>
                <w:b/>
                <w:sz w:val="22"/>
                <w:szCs w:val="22"/>
              </w:rPr>
            </w:pPr>
            <w:r w:rsidRPr="00A63A58">
              <w:rPr>
                <w:rFonts w:ascii="Times New Roman" w:hAnsi="Times New Roman"/>
                <w:b/>
                <w:sz w:val="22"/>
                <w:szCs w:val="22"/>
              </w:rPr>
              <w:t xml:space="preserve">Minimum Requirements </w:t>
            </w:r>
          </w:p>
        </w:tc>
      </w:tr>
      <w:tr w:rsidR="00A63A58" w:rsidRPr="00A63A58" w14:paraId="786BBAA1" w14:textId="77777777" w:rsidTr="00D66AA6">
        <w:trPr>
          <w:trHeight w:val="602"/>
        </w:trPr>
        <w:tc>
          <w:tcPr>
            <w:tcW w:w="846" w:type="dxa"/>
            <w:tcBorders>
              <w:bottom w:val="single" w:sz="4" w:space="0" w:color="auto"/>
            </w:tcBorders>
          </w:tcPr>
          <w:p w14:paraId="387C967D" w14:textId="77777777" w:rsidR="00A63A58" w:rsidRPr="00A63A58" w:rsidRDefault="00A63A58" w:rsidP="00A63A58">
            <w:pPr>
              <w:jc w:val="center"/>
              <w:rPr>
                <w:rFonts w:ascii="Times New Roman" w:hAnsi="Times New Roman"/>
                <w:b/>
                <w:sz w:val="22"/>
                <w:szCs w:val="22"/>
              </w:rPr>
            </w:pPr>
            <w:r w:rsidRPr="00A63A58">
              <w:rPr>
                <w:rFonts w:ascii="Times New Roman" w:hAnsi="Times New Roman"/>
                <w:b/>
                <w:sz w:val="22"/>
                <w:szCs w:val="22"/>
              </w:rPr>
              <w:t>Y</w:t>
            </w:r>
          </w:p>
        </w:tc>
        <w:tc>
          <w:tcPr>
            <w:tcW w:w="949" w:type="dxa"/>
            <w:tcBorders>
              <w:bottom w:val="single" w:sz="4" w:space="0" w:color="auto"/>
            </w:tcBorders>
          </w:tcPr>
          <w:p w14:paraId="1EA612CD" w14:textId="77777777" w:rsidR="00A63A58" w:rsidRPr="00A63A58" w:rsidRDefault="00A63A58" w:rsidP="00A63A58">
            <w:pPr>
              <w:jc w:val="center"/>
              <w:rPr>
                <w:rFonts w:ascii="Times New Roman" w:hAnsi="Times New Roman"/>
                <w:b/>
                <w:sz w:val="22"/>
                <w:szCs w:val="22"/>
              </w:rPr>
            </w:pPr>
            <w:r w:rsidRPr="00A63A58">
              <w:rPr>
                <w:rFonts w:ascii="Times New Roman" w:hAnsi="Times New Roman"/>
                <w:b/>
                <w:sz w:val="22"/>
                <w:szCs w:val="22"/>
              </w:rPr>
              <w:t>N</w:t>
            </w:r>
          </w:p>
        </w:tc>
        <w:tc>
          <w:tcPr>
            <w:tcW w:w="7133" w:type="dxa"/>
          </w:tcPr>
          <w:p w14:paraId="642C10B2" w14:textId="77777777" w:rsidR="00A63A58" w:rsidRPr="00A63A58" w:rsidRDefault="00A63A58" w:rsidP="00A63A58">
            <w:pPr>
              <w:jc w:val="center"/>
              <w:rPr>
                <w:rFonts w:ascii="Times New Roman" w:hAnsi="Times New Roman"/>
                <w:i/>
                <w:sz w:val="22"/>
                <w:szCs w:val="22"/>
              </w:rPr>
            </w:pPr>
            <w:r w:rsidRPr="00A63A58">
              <w:rPr>
                <w:rFonts w:ascii="Times New Roman" w:hAnsi="Times New Roman"/>
                <w:i/>
                <w:sz w:val="22"/>
                <w:szCs w:val="22"/>
              </w:rPr>
              <w:t xml:space="preserve">Please identify your acceptance with an ‘X’ in the </w:t>
            </w:r>
          </w:p>
          <w:p w14:paraId="09896EC9" w14:textId="77777777" w:rsidR="00A63A58" w:rsidRPr="00A63A58" w:rsidRDefault="00A63A58" w:rsidP="00A63A58">
            <w:pPr>
              <w:jc w:val="center"/>
              <w:rPr>
                <w:rFonts w:ascii="Times New Roman" w:hAnsi="Times New Roman"/>
                <w:i/>
                <w:sz w:val="22"/>
                <w:szCs w:val="22"/>
              </w:rPr>
            </w:pPr>
            <w:r w:rsidRPr="00A63A58">
              <w:rPr>
                <w:rFonts w:ascii="Times New Roman" w:hAnsi="Times New Roman"/>
                <w:i/>
                <w:sz w:val="22"/>
                <w:szCs w:val="22"/>
              </w:rPr>
              <w:t>correct response to each statement listed below.</w:t>
            </w:r>
          </w:p>
        </w:tc>
      </w:tr>
      <w:tr w:rsidR="00A63A58" w:rsidRPr="00A63A58" w14:paraId="2968DE02" w14:textId="77777777" w:rsidTr="00D66AA6">
        <w:tc>
          <w:tcPr>
            <w:tcW w:w="846" w:type="dxa"/>
            <w:shd w:val="clear" w:color="auto" w:fill="FFFF99"/>
            <w:vAlign w:val="center"/>
          </w:tcPr>
          <w:p w14:paraId="57E3B9BC" w14:textId="62A07278" w:rsidR="00A63A58" w:rsidRPr="00A63A58" w:rsidRDefault="00E368EB" w:rsidP="00A63A58">
            <w:pPr>
              <w:jc w:val="center"/>
              <w:rPr>
                <w:rFonts w:ascii="Times New Roman" w:hAnsi="Times New Roman"/>
                <w:sz w:val="22"/>
                <w:szCs w:val="22"/>
              </w:rPr>
            </w:pPr>
            <w:ins w:id="2" w:author="Author">
              <w:r>
                <w:rPr>
                  <w:rFonts w:ascii="Times New Roman" w:hAnsi="Times New Roman"/>
                  <w:sz w:val="22"/>
                  <w:szCs w:val="22"/>
                </w:rPr>
                <w:t>Y</w:t>
              </w:r>
            </w:ins>
          </w:p>
        </w:tc>
        <w:tc>
          <w:tcPr>
            <w:tcW w:w="949" w:type="dxa"/>
            <w:shd w:val="clear" w:color="auto" w:fill="FFFF99"/>
            <w:vAlign w:val="center"/>
          </w:tcPr>
          <w:p w14:paraId="565935E4" w14:textId="77777777" w:rsidR="00A63A58" w:rsidRPr="00A63A58" w:rsidRDefault="00A63A58" w:rsidP="00A63A58">
            <w:pPr>
              <w:jc w:val="center"/>
              <w:rPr>
                <w:rFonts w:ascii="Times New Roman" w:hAnsi="Times New Roman"/>
                <w:sz w:val="22"/>
                <w:szCs w:val="22"/>
              </w:rPr>
            </w:pPr>
          </w:p>
        </w:tc>
        <w:tc>
          <w:tcPr>
            <w:tcW w:w="7133" w:type="dxa"/>
          </w:tcPr>
          <w:p w14:paraId="37754871" w14:textId="1C23D631" w:rsidR="00A63A58" w:rsidRPr="00A63A58" w:rsidRDefault="00A63A58" w:rsidP="00A63A58">
            <w:pPr>
              <w:widowControl/>
              <w:rPr>
                <w:rFonts w:ascii="Times New Roman" w:hAnsi="Times New Roman"/>
                <w:color w:val="000000"/>
                <w:sz w:val="22"/>
                <w:szCs w:val="22"/>
              </w:rPr>
            </w:pPr>
            <w:r w:rsidRPr="00485482">
              <w:rPr>
                <w:rFonts w:ascii="Times New Roman" w:hAnsi="Times New Roman"/>
                <w:color w:val="000000"/>
                <w:sz w:val="22"/>
                <w:szCs w:val="22"/>
              </w:rPr>
              <w:t>The Respondent will have</w:t>
            </w:r>
            <w:r w:rsidRPr="00A63A58">
              <w:rPr>
                <w:rFonts w:ascii="Times New Roman" w:hAnsi="Times New Roman"/>
                <w:color w:val="000000"/>
                <w:sz w:val="22"/>
                <w:szCs w:val="22"/>
              </w:rPr>
              <w:t xml:space="preserve"> been in the uniform supply business for a minimum of five </w:t>
            </w:r>
            <w:r w:rsidR="004E38D3">
              <w:rPr>
                <w:rFonts w:ascii="Times New Roman" w:hAnsi="Times New Roman"/>
                <w:color w:val="000000"/>
                <w:sz w:val="22"/>
                <w:szCs w:val="22"/>
              </w:rPr>
              <w:t xml:space="preserve">(5) </w:t>
            </w:r>
            <w:r w:rsidRPr="00A63A58">
              <w:rPr>
                <w:rFonts w:ascii="Times New Roman" w:hAnsi="Times New Roman"/>
                <w:color w:val="000000"/>
                <w:sz w:val="22"/>
                <w:szCs w:val="22"/>
              </w:rPr>
              <w:t xml:space="preserve">years </w:t>
            </w:r>
            <w:r w:rsidRPr="00A63A58">
              <w:rPr>
                <w:rFonts w:ascii="Times New Roman" w:hAnsi="Times New Roman"/>
                <w:i/>
                <w:color w:val="000000"/>
                <w:sz w:val="22"/>
                <w:szCs w:val="22"/>
              </w:rPr>
              <w:t>or</w:t>
            </w:r>
            <w:r w:rsidRPr="00A63A58">
              <w:rPr>
                <w:rFonts w:ascii="Times New Roman" w:hAnsi="Times New Roman"/>
                <w:color w:val="000000"/>
                <w:sz w:val="22"/>
                <w:szCs w:val="22"/>
              </w:rPr>
              <w:t xml:space="preserve"> </w:t>
            </w:r>
            <w:r w:rsidR="00023220">
              <w:rPr>
                <w:rFonts w:ascii="Times New Roman" w:hAnsi="Times New Roman"/>
                <w:color w:val="000000"/>
                <w:sz w:val="22"/>
                <w:szCs w:val="22"/>
              </w:rPr>
              <w:t xml:space="preserve">must be </w:t>
            </w:r>
            <w:r w:rsidRPr="00A63A58">
              <w:rPr>
                <w:rFonts w:ascii="Times New Roman" w:hAnsi="Times New Roman"/>
                <w:color w:val="000000"/>
                <w:sz w:val="22"/>
                <w:szCs w:val="22"/>
              </w:rPr>
              <w:t xml:space="preserve">able to demonstrate </w:t>
            </w:r>
            <w:r w:rsidR="00023220">
              <w:rPr>
                <w:rFonts w:ascii="Times New Roman" w:hAnsi="Times New Roman"/>
                <w:color w:val="000000"/>
                <w:sz w:val="22"/>
                <w:szCs w:val="22"/>
              </w:rPr>
              <w:t xml:space="preserve">an equivalent </w:t>
            </w:r>
            <w:r w:rsidRPr="00A63A58">
              <w:rPr>
                <w:rFonts w:ascii="Times New Roman" w:hAnsi="Times New Roman"/>
                <w:color w:val="000000"/>
                <w:sz w:val="22"/>
                <w:szCs w:val="22"/>
              </w:rPr>
              <w:t xml:space="preserve">viability of the company to meet the State’s needs. </w:t>
            </w:r>
          </w:p>
        </w:tc>
      </w:tr>
      <w:tr w:rsidR="00A63A58" w:rsidRPr="00A63A58" w14:paraId="1018B3DB" w14:textId="77777777" w:rsidTr="00D66AA6">
        <w:tc>
          <w:tcPr>
            <w:tcW w:w="846" w:type="dxa"/>
            <w:shd w:val="clear" w:color="auto" w:fill="FFFF99"/>
            <w:vAlign w:val="center"/>
          </w:tcPr>
          <w:p w14:paraId="3719CD17" w14:textId="405448F3" w:rsidR="00A63A58" w:rsidRPr="00A63A58" w:rsidRDefault="00E368EB" w:rsidP="00A63A58">
            <w:pPr>
              <w:jc w:val="center"/>
              <w:rPr>
                <w:rFonts w:ascii="Times New Roman" w:hAnsi="Times New Roman"/>
                <w:sz w:val="22"/>
                <w:szCs w:val="22"/>
              </w:rPr>
            </w:pPr>
            <w:ins w:id="3" w:author="Author">
              <w:r>
                <w:rPr>
                  <w:rFonts w:ascii="Times New Roman" w:hAnsi="Times New Roman"/>
                  <w:sz w:val="22"/>
                  <w:szCs w:val="22"/>
                </w:rPr>
                <w:t>Y</w:t>
              </w:r>
            </w:ins>
          </w:p>
        </w:tc>
        <w:tc>
          <w:tcPr>
            <w:tcW w:w="949" w:type="dxa"/>
            <w:shd w:val="clear" w:color="auto" w:fill="FFFF99"/>
            <w:vAlign w:val="center"/>
          </w:tcPr>
          <w:p w14:paraId="73DDC771" w14:textId="77777777" w:rsidR="00A63A58" w:rsidRPr="00A63A58" w:rsidRDefault="00A63A58" w:rsidP="00A63A58">
            <w:pPr>
              <w:jc w:val="center"/>
              <w:rPr>
                <w:rFonts w:ascii="Times New Roman" w:hAnsi="Times New Roman"/>
                <w:sz w:val="22"/>
                <w:szCs w:val="22"/>
              </w:rPr>
            </w:pPr>
          </w:p>
        </w:tc>
        <w:tc>
          <w:tcPr>
            <w:tcW w:w="7133" w:type="dxa"/>
          </w:tcPr>
          <w:p w14:paraId="1E391CF5" w14:textId="67C8D868" w:rsidR="00A63A58" w:rsidRPr="00A63A58" w:rsidRDefault="00A63A58" w:rsidP="00A63A58">
            <w:pPr>
              <w:widowControl/>
              <w:rPr>
                <w:rFonts w:ascii="Times New Roman" w:hAnsi="Times New Roman"/>
                <w:color w:val="000000"/>
                <w:sz w:val="22"/>
                <w:szCs w:val="22"/>
              </w:rPr>
            </w:pPr>
            <w:r w:rsidRPr="00A63A58">
              <w:rPr>
                <w:rFonts w:ascii="Times New Roman" w:hAnsi="Times New Roman"/>
                <w:color w:val="000000"/>
                <w:sz w:val="22"/>
                <w:szCs w:val="22"/>
              </w:rPr>
              <w:t xml:space="preserve">The </w:t>
            </w:r>
            <w:r w:rsidR="002B3D0A">
              <w:rPr>
                <w:rFonts w:ascii="Times New Roman" w:hAnsi="Times New Roman"/>
                <w:color w:val="000000"/>
                <w:sz w:val="22"/>
                <w:szCs w:val="22"/>
              </w:rPr>
              <w:t>Contractor</w:t>
            </w:r>
            <w:r w:rsidR="002B3D0A" w:rsidRPr="00A63A58">
              <w:rPr>
                <w:rFonts w:ascii="Times New Roman" w:hAnsi="Times New Roman"/>
                <w:color w:val="000000"/>
                <w:sz w:val="22"/>
                <w:szCs w:val="22"/>
              </w:rPr>
              <w:t xml:space="preserve"> </w:t>
            </w:r>
            <w:r w:rsidRPr="00A63A58">
              <w:rPr>
                <w:rFonts w:ascii="Times New Roman" w:hAnsi="Times New Roman"/>
                <w:color w:val="000000"/>
                <w:sz w:val="22"/>
                <w:szCs w:val="22"/>
              </w:rPr>
              <w:t>will maintain accounting records associated with a contract with the State for a period of not less than seven (7) years.</w:t>
            </w:r>
          </w:p>
        </w:tc>
      </w:tr>
      <w:tr w:rsidR="00A63A58" w:rsidRPr="00A63A58" w14:paraId="641C6EC3" w14:textId="77777777" w:rsidTr="00D66AA6">
        <w:tc>
          <w:tcPr>
            <w:tcW w:w="846" w:type="dxa"/>
            <w:shd w:val="clear" w:color="auto" w:fill="FFFF99"/>
            <w:vAlign w:val="center"/>
          </w:tcPr>
          <w:p w14:paraId="1EB88BA9" w14:textId="7C7F6691" w:rsidR="00A63A58" w:rsidRPr="00A63A58" w:rsidRDefault="00E368EB" w:rsidP="00A63A58">
            <w:pPr>
              <w:jc w:val="center"/>
              <w:rPr>
                <w:rFonts w:ascii="Times New Roman" w:hAnsi="Times New Roman"/>
                <w:sz w:val="22"/>
                <w:szCs w:val="22"/>
              </w:rPr>
            </w:pPr>
            <w:ins w:id="4" w:author="Author">
              <w:r>
                <w:rPr>
                  <w:rFonts w:ascii="Times New Roman" w:hAnsi="Times New Roman"/>
                  <w:sz w:val="22"/>
                  <w:szCs w:val="22"/>
                </w:rPr>
                <w:t>Y</w:t>
              </w:r>
            </w:ins>
          </w:p>
        </w:tc>
        <w:tc>
          <w:tcPr>
            <w:tcW w:w="949" w:type="dxa"/>
            <w:shd w:val="clear" w:color="auto" w:fill="FFFF99"/>
            <w:vAlign w:val="center"/>
          </w:tcPr>
          <w:p w14:paraId="28D2A797" w14:textId="77777777" w:rsidR="00A63A58" w:rsidRPr="00A63A58" w:rsidRDefault="00A63A58" w:rsidP="00A63A58">
            <w:pPr>
              <w:jc w:val="center"/>
              <w:rPr>
                <w:rFonts w:ascii="Times New Roman" w:hAnsi="Times New Roman"/>
                <w:sz w:val="22"/>
                <w:szCs w:val="22"/>
              </w:rPr>
            </w:pPr>
          </w:p>
        </w:tc>
        <w:tc>
          <w:tcPr>
            <w:tcW w:w="7133" w:type="dxa"/>
          </w:tcPr>
          <w:p w14:paraId="3474137D" w14:textId="122AA005" w:rsidR="00A63A58" w:rsidRPr="00A63A58" w:rsidRDefault="00A63A58" w:rsidP="00A63A58">
            <w:pPr>
              <w:widowControl/>
              <w:rPr>
                <w:rFonts w:ascii="Times New Roman" w:hAnsi="Times New Roman"/>
                <w:color w:val="000000"/>
                <w:sz w:val="22"/>
                <w:szCs w:val="22"/>
              </w:rPr>
            </w:pPr>
            <w:r w:rsidRPr="00A63A58">
              <w:rPr>
                <w:rFonts w:ascii="Times New Roman" w:hAnsi="Times New Roman"/>
                <w:color w:val="000000"/>
                <w:sz w:val="22"/>
                <w:szCs w:val="22"/>
              </w:rPr>
              <w:t>The Respondent shall provide the name, address</w:t>
            </w:r>
            <w:r w:rsidR="001D263E">
              <w:rPr>
                <w:rFonts w:ascii="Times New Roman" w:hAnsi="Times New Roman"/>
                <w:color w:val="000000"/>
                <w:sz w:val="22"/>
                <w:szCs w:val="22"/>
              </w:rPr>
              <w:t>, email,</w:t>
            </w:r>
            <w:r w:rsidRPr="00A63A58">
              <w:rPr>
                <w:rFonts w:ascii="Times New Roman" w:hAnsi="Times New Roman"/>
                <w:color w:val="000000"/>
                <w:sz w:val="22"/>
                <w:szCs w:val="22"/>
              </w:rPr>
              <w:t xml:space="preserve"> and telephone number of at least two (2) customer service representatives assigned to this contract.  These persons should be available to meet prior to contract commencement and on a quarterly basis and to service this account.</w:t>
            </w:r>
          </w:p>
        </w:tc>
      </w:tr>
      <w:tr w:rsidR="00A63A58" w:rsidRPr="00A63A58" w14:paraId="507C1087" w14:textId="77777777" w:rsidTr="00D66AA6">
        <w:tc>
          <w:tcPr>
            <w:tcW w:w="846" w:type="dxa"/>
            <w:shd w:val="clear" w:color="auto" w:fill="FFFF99"/>
            <w:vAlign w:val="center"/>
          </w:tcPr>
          <w:p w14:paraId="31D20C34" w14:textId="3E8ED624" w:rsidR="00A63A58" w:rsidRPr="00A63A58" w:rsidRDefault="00E368EB" w:rsidP="00A63A58">
            <w:pPr>
              <w:jc w:val="center"/>
              <w:rPr>
                <w:rFonts w:ascii="Times New Roman" w:hAnsi="Times New Roman"/>
                <w:sz w:val="22"/>
                <w:szCs w:val="22"/>
              </w:rPr>
            </w:pPr>
            <w:ins w:id="5" w:author="Author">
              <w:r>
                <w:rPr>
                  <w:rFonts w:ascii="Times New Roman" w:hAnsi="Times New Roman"/>
                  <w:sz w:val="22"/>
                  <w:szCs w:val="22"/>
                </w:rPr>
                <w:t>Y</w:t>
              </w:r>
            </w:ins>
          </w:p>
        </w:tc>
        <w:tc>
          <w:tcPr>
            <w:tcW w:w="949" w:type="dxa"/>
            <w:shd w:val="clear" w:color="auto" w:fill="FFFF99"/>
            <w:vAlign w:val="center"/>
          </w:tcPr>
          <w:p w14:paraId="622AE6CD" w14:textId="77777777" w:rsidR="00A63A58" w:rsidRPr="00A63A58" w:rsidRDefault="00A63A58" w:rsidP="00A63A58">
            <w:pPr>
              <w:jc w:val="center"/>
              <w:rPr>
                <w:rFonts w:ascii="Times New Roman" w:hAnsi="Times New Roman"/>
                <w:sz w:val="22"/>
                <w:szCs w:val="22"/>
              </w:rPr>
            </w:pPr>
          </w:p>
        </w:tc>
        <w:tc>
          <w:tcPr>
            <w:tcW w:w="7133" w:type="dxa"/>
          </w:tcPr>
          <w:p w14:paraId="22E5445B" w14:textId="7515A07A" w:rsidR="00A63A58" w:rsidRPr="00A63A58" w:rsidRDefault="00A63A58" w:rsidP="00A63A58">
            <w:pPr>
              <w:widowControl/>
              <w:rPr>
                <w:rFonts w:ascii="Times New Roman" w:hAnsi="Times New Roman"/>
                <w:sz w:val="22"/>
                <w:szCs w:val="22"/>
              </w:rPr>
            </w:pPr>
            <w:r w:rsidRPr="00A63A58">
              <w:rPr>
                <w:rFonts w:ascii="Times New Roman" w:hAnsi="Times New Roman"/>
                <w:color w:val="000000"/>
                <w:sz w:val="22"/>
                <w:szCs w:val="22"/>
              </w:rPr>
              <w:t xml:space="preserve">The </w:t>
            </w:r>
            <w:r w:rsidR="009B6A80">
              <w:rPr>
                <w:rFonts w:ascii="Times New Roman" w:hAnsi="Times New Roman"/>
                <w:color w:val="000000"/>
                <w:sz w:val="22"/>
                <w:szCs w:val="22"/>
              </w:rPr>
              <w:t>Contractor</w:t>
            </w:r>
            <w:r w:rsidR="009B6A80" w:rsidRPr="00A63A58">
              <w:rPr>
                <w:rFonts w:ascii="Times New Roman" w:hAnsi="Times New Roman"/>
                <w:color w:val="000000"/>
                <w:sz w:val="22"/>
                <w:szCs w:val="22"/>
              </w:rPr>
              <w:t xml:space="preserve"> </w:t>
            </w:r>
            <w:r w:rsidRPr="00A63A58">
              <w:rPr>
                <w:rFonts w:ascii="Times New Roman" w:hAnsi="Times New Roman"/>
                <w:color w:val="000000"/>
                <w:sz w:val="22"/>
                <w:szCs w:val="22"/>
              </w:rPr>
              <w:t xml:space="preserve">is responsible </w:t>
            </w:r>
            <w:r w:rsidRPr="00A63A58">
              <w:rPr>
                <w:rFonts w:ascii="Times New Roman" w:hAnsi="Times New Roman"/>
                <w:sz w:val="22"/>
                <w:szCs w:val="22"/>
              </w:rPr>
              <w:t>for all cost</w:t>
            </w:r>
            <w:r w:rsidR="0012377D">
              <w:rPr>
                <w:rFonts w:ascii="Times New Roman" w:hAnsi="Times New Roman"/>
                <w:sz w:val="22"/>
                <w:szCs w:val="22"/>
              </w:rPr>
              <w:t>s</w:t>
            </w:r>
            <w:r w:rsidRPr="00A63A58">
              <w:rPr>
                <w:rFonts w:ascii="Times New Roman" w:hAnsi="Times New Roman"/>
                <w:sz w:val="22"/>
                <w:szCs w:val="22"/>
              </w:rPr>
              <w:t xml:space="preserve"> associated with the procurement, manufacturing, storage</w:t>
            </w:r>
            <w:r w:rsidR="00637704">
              <w:rPr>
                <w:rFonts w:ascii="Times New Roman" w:hAnsi="Times New Roman"/>
                <w:sz w:val="22"/>
                <w:szCs w:val="22"/>
              </w:rPr>
              <w:t>,</w:t>
            </w:r>
            <w:r w:rsidRPr="00A63A58">
              <w:rPr>
                <w:rFonts w:ascii="Times New Roman" w:hAnsi="Times New Roman"/>
                <w:sz w:val="22"/>
                <w:szCs w:val="22"/>
              </w:rPr>
              <w:t xml:space="preserve"> and shipment of components to all delivery locations for all programs awarded.  </w:t>
            </w:r>
            <w:r w:rsidRPr="00A63A58">
              <w:rPr>
                <w:rFonts w:ascii="Times New Roman" w:hAnsi="Times New Roman"/>
                <w:color w:val="000000"/>
                <w:sz w:val="22"/>
                <w:szCs w:val="22"/>
              </w:rPr>
              <w:t xml:space="preserve">The </w:t>
            </w:r>
            <w:r w:rsidR="009B6A80">
              <w:rPr>
                <w:rFonts w:ascii="Times New Roman" w:hAnsi="Times New Roman"/>
                <w:color w:val="000000"/>
                <w:sz w:val="22"/>
                <w:szCs w:val="22"/>
              </w:rPr>
              <w:t>Contractor</w:t>
            </w:r>
            <w:r w:rsidR="009B6A80" w:rsidRPr="00A63A58">
              <w:rPr>
                <w:rFonts w:ascii="Times New Roman" w:hAnsi="Times New Roman"/>
                <w:color w:val="000000"/>
                <w:sz w:val="22"/>
                <w:szCs w:val="22"/>
              </w:rPr>
              <w:t xml:space="preserve"> </w:t>
            </w:r>
            <w:r w:rsidRPr="00A63A58">
              <w:rPr>
                <w:rFonts w:ascii="Times New Roman" w:hAnsi="Times New Roman"/>
                <w:color w:val="000000"/>
                <w:sz w:val="22"/>
                <w:szCs w:val="22"/>
              </w:rPr>
              <w:t xml:space="preserve">will bear any costs to return to the contractor any uniform components due to the </w:t>
            </w:r>
            <w:r w:rsidR="009B6A80">
              <w:rPr>
                <w:rFonts w:ascii="Times New Roman" w:hAnsi="Times New Roman"/>
                <w:color w:val="000000"/>
                <w:sz w:val="22"/>
                <w:szCs w:val="22"/>
              </w:rPr>
              <w:t>Contractor’s</w:t>
            </w:r>
            <w:r w:rsidR="009B6A80" w:rsidRPr="00A63A58">
              <w:rPr>
                <w:rFonts w:ascii="Times New Roman" w:hAnsi="Times New Roman"/>
                <w:color w:val="000000"/>
                <w:sz w:val="22"/>
                <w:szCs w:val="22"/>
              </w:rPr>
              <w:t xml:space="preserve"> </w:t>
            </w:r>
            <w:r w:rsidRPr="00A63A58">
              <w:rPr>
                <w:rFonts w:ascii="Times New Roman" w:hAnsi="Times New Roman"/>
                <w:color w:val="000000"/>
                <w:sz w:val="22"/>
                <w:szCs w:val="22"/>
              </w:rPr>
              <w:t>error.  All shipments are to be FOB Destination.</w:t>
            </w:r>
          </w:p>
        </w:tc>
      </w:tr>
      <w:tr w:rsidR="00A63A58" w:rsidRPr="00A63A58" w14:paraId="3DB95511" w14:textId="77777777" w:rsidTr="00D66AA6">
        <w:tc>
          <w:tcPr>
            <w:tcW w:w="846" w:type="dxa"/>
            <w:shd w:val="clear" w:color="auto" w:fill="FFFF99"/>
            <w:vAlign w:val="center"/>
          </w:tcPr>
          <w:p w14:paraId="4292F118" w14:textId="08B9FA86" w:rsidR="00A63A58" w:rsidRPr="00A63A58" w:rsidRDefault="00E368EB" w:rsidP="00A63A58">
            <w:pPr>
              <w:jc w:val="center"/>
              <w:rPr>
                <w:rFonts w:ascii="Times New Roman" w:hAnsi="Times New Roman"/>
                <w:sz w:val="22"/>
                <w:szCs w:val="22"/>
              </w:rPr>
            </w:pPr>
            <w:ins w:id="6" w:author="Author">
              <w:r>
                <w:rPr>
                  <w:rFonts w:ascii="Times New Roman" w:hAnsi="Times New Roman"/>
                  <w:sz w:val="22"/>
                  <w:szCs w:val="22"/>
                </w:rPr>
                <w:t>Y</w:t>
              </w:r>
            </w:ins>
          </w:p>
        </w:tc>
        <w:tc>
          <w:tcPr>
            <w:tcW w:w="949" w:type="dxa"/>
            <w:shd w:val="clear" w:color="auto" w:fill="FFFF99"/>
            <w:vAlign w:val="center"/>
          </w:tcPr>
          <w:p w14:paraId="1A380EB2" w14:textId="77777777" w:rsidR="00A63A58" w:rsidRPr="00A63A58" w:rsidRDefault="00A63A58" w:rsidP="00A63A58">
            <w:pPr>
              <w:jc w:val="center"/>
              <w:rPr>
                <w:rFonts w:ascii="Times New Roman" w:hAnsi="Times New Roman"/>
                <w:sz w:val="22"/>
                <w:szCs w:val="22"/>
              </w:rPr>
            </w:pPr>
          </w:p>
        </w:tc>
        <w:tc>
          <w:tcPr>
            <w:tcW w:w="7133" w:type="dxa"/>
          </w:tcPr>
          <w:p w14:paraId="7398887F" w14:textId="4603E05C" w:rsidR="00A63A58" w:rsidRPr="00A63A58" w:rsidRDefault="00A63A58" w:rsidP="00A63A58">
            <w:pPr>
              <w:widowControl/>
              <w:rPr>
                <w:rFonts w:ascii="Times New Roman" w:hAnsi="Times New Roman"/>
                <w:sz w:val="22"/>
                <w:szCs w:val="22"/>
              </w:rPr>
            </w:pPr>
            <w:r w:rsidRPr="00A63A58">
              <w:rPr>
                <w:rFonts w:ascii="Times New Roman" w:hAnsi="Times New Roman"/>
                <w:sz w:val="22"/>
                <w:szCs w:val="22"/>
              </w:rPr>
              <w:t>All items that are drop</w:t>
            </w:r>
            <w:r w:rsidR="009C38E8">
              <w:rPr>
                <w:rFonts w:ascii="Times New Roman" w:hAnsi="Times New Roman"/>
                <w:sz w:val="22"/>
                <w:szCs w:val="22"/>
              </w:rPr>
              <w:t>-</w:t>
            </w:r>
            <w:r w:rsidRPr="00A63A58">
              <w:rPr>
                <w:rFonts w:ascii="Times New Roman" w:hAnsi="Times New Roman"/>
                <w:sz w:val="22"/>
                <w:szCs w:val="22"/>
              </w:rPr>
              <w:t>shipped shall be check</w:t>
            </w:r>
            <w:r w:rsidR="00150023">
              <w:rPr>
                <w:rFonts w:ascii="Times New Roman" w:hAnsi="Times New Roman"/>
                <w:sz w:val="22"/>
                <w:szCs w:val="22"/>
              </w:rPr>
              <w:t>ed</w:t>
            </w:r>
            <w:r w:rsidRPr="00A63A58">
              <w:rPr>
                <w:rFonts w:ascii="Times New Roman" w:hAnsi="Times New Roman"/>
                <w:sz w:val="22"/>
                <w:szCs w:val="22"/>
              </w:rPr>
              <w:t xml:space="preserve"> in by State appointment representative and any discrepancy shall be taken at the word of the State representative upon received notification from the state representative to the </w:t>
            </w:r>
            <w:r w:rsidR="002B3D0A">
              <w:rPr>
                <w:rFonts w:ascii="Times New Roman" w:hAnsi="Times New Roman"/>
                <w:sz w:val="22"/>
                <w:szCs w:val="22"/>
              </w:rPr>
              <w:t>Contractor</w:t>
            </w:r>
            <w:r w:rsidRPr="00A63A58">
              <w:rPr>
                <w:rFonts w:ascii="Times New Roman" w:hAnsi="Times New Roman"/>
                <w:sz w:val="22"/>
                <w:szCs w:val="22"/>
              </w:rPr>
              <w:t xml:space="preserve">.  </w:t>
            </w:r>
            <w:r w:rsidR="002B3D0A">
              <w:rPr>
                <w:rFonts w:ascii="Times New Roman" w:hAnsi="Times New Roman"/>
                <w:sz w:val="22"/>
                <w:szCs w:val="22"/>
              </w:rPr>
              <w:t>Contractor</w:t>
            </w:r>
            <w:r w:rsidRPr="00A63A58">
              <w:rPr>
                <w:rFonts w:ascii="Times New Roman" w:hAnsi="Times New Roman"/>
                <w:sz w:val="22"/>
                <w:szCs w:val="22"/>
              </w:rPr>
              <w:t xml:space="preserve"> shall resolve discrepancy within 48 hours of notification.</w:t>
            </w:r>
          </w:p>
        </w:tc>
      </w:tr>
      <w:tr w:rsidR="00A63A58" w:rsidRPr="00A63A58" w14:paraId="15E61CB1" w14:textId="77777777" w:rsidTr="00D66AA6">
        <w:tc>
          <w:tcPr>
            <w:tcW w:w="846" w:type="dxa"/>
            <w:shd w:val="clear" w:color="auto" w:fill="FFFF99"/>
            <w:vAlign w:val="center"/>
          </w:tcPr>
          <w:p w14:paraId="0A013A6E" w14:textId="61CC992E" w:rsidR="00A63A58" w:rsidRPr="00A63A58" w:rsidRDefault="00E368EB" w:rsidP="00A63A58">
            <w:pPr>
              <w:jc w:val="center"/>
              <w:rPr>
                <w:rFonts w:ascii="Times New Roman" w:hAnsi="Times New Roman"/>
                <w:sz w:val="22"/>
                <w:szCs w:val="22"/>
              </w:rPr>
            </w:pPr>
            <w:ins w:id="7" w:author="Author">
              <w:r>
                <w:rPr>
                  <w:rFonts w:ascii="Times New Roman" w:hAnsi="Times New Roman"/>
                  <w:sz w:val="22"/>
                  <w:szCs w:val="22"/>
                </w:rPr>
                <w:t>Y</w:t>
              </w:r>
            </w:ins>
          </w:p>
        </w:tc>
        <w:tc>
          <w:tcPr>
            <w:tcW w:w="949" w:type="dxa"/>
            <w:shd w:val="clear" w:color="auto" w:fill="FFFF99"/>
            <w:vAlign w:val="center"/>
          </w:tcPr>
          <w:p w14:paraId="6C2B4BD9" w14:textId="77777777" w:rsidR="00A63A58" w:rsidRPr="00A63A58" w:rsidRDefault="00A63A58" w:rsidP="00A63A58">
            <w:pPr>
              <w:jc w:val="center"/>
              <w:rPr>
                <w:rFonts w:ascii="Times New Roman" w:hAnsi="Times New Roman"/>
                <w:sz w:val="22"/>
                <w:szCs w:val="22"/>
              </w:rPr>
            </w:pPr>
          </w:p>
        </w:tc>
        <w:tc>
          <w:tcPr>
            <w:tcW w:w="7133" w:type="dxa"/>
          </w:tcPr>
          <w:p w14:paraId="5409C562" w14:textId="320D20CB" w:rsidR="00A63A58" w:rsidRPr="00A63A58" w:rsidRDefault="00A63A58" w:rsidP="00A63A58">
            <w:pPr>
              <w:widowControl/>
              <w:rPr>
                <w:rFonts w:ascii="Times New Roman" w:hAnsi="Times New Roman"/>
                <w:color w:val="000000"/>
                <w:sz w:val="22"/>
                <w:szCs w:val="22"/>
              </w:rPr>
            </w:pPr>
            <w:r w:rsidRPr="00A63A58">
              <w:rPr>
                <w:rFonts w:ascii="Times New Roman" w:hAnsi="Times New Roman"/>
                <w:color w:val="000000"/>
                <w:sz w:val="22"/>
                <w:szCs w:val="22"/>
              </w:rPr>
              <w:t>Additional warehouse space required to service State Agencies will be located within the State of Indiana.  Respondent shall provide documentation to the State indicating the location and contract item balances be</w:t>
            </w:r>
            <w:r w:rsidR="004C7470">
              <w:rPr>
                <w:rFonts w:ascii="Times New Roman" w:hAnsi="Times New Roman"/>
                <w:color w:val="000000"/>
                <w:sz w:val="22"/>
                <w:szCs w:val="22"/>
              </w:rPr>
              <w:t>ing</w:t>
            </w:r>
            <w:r w:rsidRPr="00A63A58">
              <w:rPr>
                <w:rFonts w:ascii="Times New Roman" w:hAnsi="Times New Roman"/>
                <w:color w:val="000000"/>
                <w:sz w:val="22"/>
                <w:szCs w:val="22"/>
              </w:rPr>
              <w:t xml:space="preserve"> held in the warehouse at </w:t>
            </w:r>
            <w:r w:rsidR="004C7470">
              <w:rPr>
                <w:rFonts w:ascii="Times New Roman" w:hAnsi="Times New Roman"/>
                <w:color w:val="000000"/>
                <w:sz w:val="22"/>
                <w:szCs w:val="22"/>
              </w:rPr>
              <w:t xml:space="preserve">the </w:t>
            </w:r>
            <w:r w:rsidRPr="00A63A58">
              <w:rPr>
                <w:rFonts w:ascii="Times New Roman" w:hAnsi="Times New Roman"/>
                <w:color w:val="000000"/>
                <w:sz w:val="22"/>
                <w:szCs w:val="22"/>
              </w:rPr>
              <w:t>time of each quarterly review.</w:t>
            </w:r>
          </w:p>
        </w:tc>
      </w:tr>
      <w:tr w:rsidR="00A63A58" w:rsidRPr="00A63A58" w14:paraId="7B4C9905" w14:textId="77777777" w:rsidTr="00D66AA6">
        <w:tc>
          <w:tcPr>
            <w:tcW w:w="846" w:type="dxa"/>
            <w:shd w:val="clear" w:color="auto" w:fill="FFFF99"/>
            <w:vAlign w:val="center"/>
          </w:tcPr>
          <w:p w14:paraId="37E76ED8" w14:textId="011D63E3" w:rsidR="00A63A58" w:rsidRPr="00A63A58" w:rsidRDefault="00E368EB" w:rsidP="00A63A58">
            <w:pPr>
              <w:jc w:val="center"/>
              <w:rPr>
                <w:rFonts w:ascii="Times New Roman" w:hAnsi="Times New Roman"/>
                <w:sz w:val="22"/>
                <w:szCs w:val="22"/>
              </w:rPr>
            </w:pPr>
            <w:ins w:id="8" w:author="Author">
              <w:r>
                <w:rPr>
                  <w:rFonts w:ascii="Times New Roman" w:hAnsi="Times New Roman"/>
                  <w:sz w:val="22"/>
                  <w:szCs w:val="22"/>
                </w:rPr>
                <w:t>Y</w:t>
              </w:r>
            </w:ins>
          </w:p>
        </w:tc>
        <w:tc>
          <w:tcPr>
            <w:tcW w:w="949" w:type="dxa"/>
            <w:shd w:val="clear" w:color="auto" w:fill="FFFF99"/>
            <w:vAlign w:val="center"/>
          </w:tcPr>
          <w:p w14:paraId="44942551" w14:textId="77777777" w:rsidR="00A63A58" w:rsidRPr="00A63A58" w:rsidRDefault="00A63A58" w:rsidP="00A63A58">
            <w:pPr>
              <w:jc w:val="center"/>
              <w:rPr>
                <w:rFonts w:ascii="Times New Roman" w:hAnsi="Times New Roman"/>
                <w:sz w:val="22"/>
                <w:szCs w:val="22"/>
              </w:rPr>
            </w:pPr>
          </w:p>
        </w:tc>
        <w:tc>
          <w:tcPr>
            <w:tcW w:w="7133" w:type="dxa"/>
          </w:tcPr>
          <w:p w14:paraId="02686DE5" w14:textId="22530B66" w:rsidR="00A63A58" w:rsidRPr="00A63A58" w:rsidRDefault="00A63A58" w:rsidP="00A63A58">
            <w:pPr>
              <w:widowControl/>
              <w:rPr>
                <w:rFonts w:ascii="Times New Roman" w:hAnsi="Times New Roman"/>
                <w:color w:val="000000"/>
                <w:sz w:val="22"/>
                <w:szCs w:val="22"/>
              </w:rPr>
            </w:pPr>
            <w:r w:rsidRPr="00A63A58">
              <w:rPr>
                <w:rFonts w:ascii="Times New Roman" w:hAnsi="Times New Roman"/>
                <w:sz w:val="22"/>
                <w:szCs w:val="22"/>
              </w:rPr>
              <w:t xml:space="preserve">Respondent shall meet or exceed all uniform component specifications for each line item bid as defined in </w:t>
            </w:r>
            <w:r w:rsidRPr="00150023">
              <w:rPr>
                <w:rFonts w:ascii="Times New Roman" w:hAnsi="Times New Roman"/>
                <w:sz w:val="22"/>
                <w:szCs w:val="22"/>
              </w:rPr>
              <w:t>Attachment L.</w:t>
            </w:r>
            <w:r w:rsidRPr="00A63A58">
              <w:rPr>
                <w:rFonts w:ascii="Times New Roman" w:hAnsi="Times New Roman"/>
                <w:sz w:val="22"/>
                <w:szCs w:val="22"/>
              </w:rPr>
              <w:t xml:space="preserve"> </w:t>
            </w:r>
          </w:p>
        </w:tc>
      </w:tr>
      <w:tr w:rsidR="00A63A58" w:rsidRPr="00A63A58" w14:paraId="41F411E6" w14:textId="77777777" w:rsidTr="00D66AA6">
        <w:tc>
          <w:tcPr>
            <w:tcW w:w="846" w:type="dxa"/>
            <w:shd w:val="clear" w:color="auto" w:fill="FFFF99"/>
            <w:vAlign w:val="center"/>
          </w:tcPr>
          <w:p w14:paraId="449742D0" w14:textId="5F8DBDB3" w:rsidR="00A63A58" w:rsidRPr="00A63A58" w:rsidRDefault="00E368EB" w:rsidP="00A63A58">
            <w:pPr>
              <w:jc w:val="center"/>
              <w:rPr>
                <w:rFonts w:ascii="Times New Roman" w:hAnsi="Times New Roman"/>
                <w:sz w:val="22"/>
                <w:szCs w:val="22"/>
              </w:rPr>
            </w:pPr>
            <w:ins w:id="9" w:author="Author">
              <w:r>
                <w:rPr>
                  <w:rFonts w:ascii="Times New Roman" w:hAnsi="Times New Roman"/>
                  <w:sz w:val="22"/>
                  <w:szCs w:val="22"/>
                </w:rPr>
                <w:t>Y</w:t>
              </w:r>
            </w:ins>
          </w:p>
        </w:tc>
        <w:tc>
          <w:tcPr>
            <w:tcW w:w="949" w:type="dxa"/>
            <w:shd w:val="clear" w:color="auto" w:fill="FFFF99"/>
            <w:vAlign w:val="center"/>
          </w:tcPr>
          <w:p w14:paraId="79EB08FD" w14:textId="77777777" w:rsidR="00A63A58" w:rsidRPr="00A63A58" w:rsidRDefault="00A63A58" w:rsidP="00A63A58">
            <w:pPr>
              <w:jc w:val="center"/>
              <w:rPr>
                <w:rFonts w:ascii="Times New Roman" w:hAnsi="Times New Roman"/>
                <w:sz w:val="22"/>
                <w:szCs w:val="22"/>
              </w:rPr>
            </w:pPr>
          </w:p>
        </w:tc>
        <w:tc>
          <w:tcPr>
            <w:tcW w:w="7133" w:type="dxa"/>
          </w:tcPr>
          <w:p w14:paraId="48C4D389" w14:textId="2C549AB8" w:rsidR="00A63A58" w:rsidRPr="00572A26" w:rsidRDefault="00A63A58" w:rsidP="00A63A58">
            <w:pPr>
              <w:widowControl/>
              <w:rPr>
                <w:rFonts w:ascii="Times New Roman" w:hAnsi="Times New Roman"/>
                <w:color w:val="000000"/>
                <w:sz w:val="22"/>
                <w:szCs w:val="22"/>
              </w:rPr>
            </w:pPr>
            <w:r w:rsidRPr="00572A26">
              <w:rPr>
                <w:rFonts w:ascii="Times New Roman" w:hAnsi="Times New Roman"/>
                <w:color w:val="000000"/>
                <w:sz w:val="22"/>
                <w:szCs w:val="22"/>
              </w:rPr>
              <w:t>R</w:t>
            </w:r>
            <w:r w:rsidRPr="00572A26">
              <w:rPr>
                <w:rFonts w:ascii="Times New Roman" w:hAnsi="Times New Roman"/>
                <w:color w:val="000000"/>
              </w:rPr>
              <w:t>espondent</w:t>
            </w:r>
            <w:r w:rsidRPr="00572A26">
              <w:rPr>
                <w:rFonts w:ascii="Times New Roman" w:hAnsi="Times New Roman"/>
                <w:color w:val="000000"/>
                <w:sz w:val="22"/>
                <w:szCs w:val="22"/>
              </w:rPr>
              <w:t xml:space="preserve"> shall provide inventory components for all size categories and conversion charts from female to male sizing.  Categories: </w:t>
            </w:r>
            <w:r w:rsidR="00150023" w:rsidRPr="00572A26">
              <w:rPr>
                <w:rFonts w:ascii="Times New Roman" w:hAnsi="Times New Roman"/>
                <w:color w:val="000000"/>
                <w:sz w:val="22"/>
                <w:szCs w:val="22"/>
              </w:rPr>
              <w:t xml:space="preserve">standard sizes and </w:t>
            </w:r>
            <w:proofErr w:type="gramStart"/>
            <w:r w:rsidR="00150023" w:rsidRPr="00572A26">
              <w:rPr>
                <w:rFonts w:ascii="Times New Roman" w:hAnsi="Times New Roman"/>
                <w:color w:val="000000"/>
                <w:sz w:val="22"/>
                <w:szCs w:val="22"/>
              </w:rPr>
              <w:t>special order</w:t>
            </w:r>
            <w:proofErr w:type="gramEnd"/>
            <w:r w:rsidR="00150023" w:rsidRPr="00572A26">
              <w:rPr>
                <w:rFonts w:ascii="Times New Roman" w:hAnsi="Times New Roman"/>
                <w:color w:val="000000"/>
                <w:sz w:val="22"/>
                <w:szCs w:val="22"/>
              </w:rPr>
              <w:t xml:space="preserve"> sizes</w:t>
            </w:r>
            <w:r w:rsidRPr="00572A26">
              <w:rPr>
                <w:rFonts w:ascii="Times New Roman" w:hAnsi="Times New Roman"/>
                <w:color w:val="000000"/>
                <w:sz w:val="22"/>
                <w:szCs w:val="22"/>
              </w:rPr>
              <w:t>.  See Attachment J for more information on size category specifications.</w:t>
            </w:r>
          </w:p>
        </w:tc>
      </w:tr>
    </w:tbl>
    <w:p w14:paraId="5E9329AE" w14:textId="77777777" w:rsidR="00A63A58" w:rsidRPr="006206FC" w:rsidRDefault="00A63A58" w:rsidP="0009502C">
      <w:pPr>
        <w:rPr>
          <w:rFonts w:ascii="Times New Roman" w:hAnsi="Times New Roman"/>
          <w:b/>
          <w:i/>
          <w:sz w:val="22"/>
          <w:szCs w:val="22"/>
        </w:rPr>
      </w:pPr>
    </w:p>
    <w:sectPr w:rsidR="00A63A58" w:rsidRPr="006206FC" w:rsidSect="00492613">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D2544" w14:textId="77777777" w:rsidR="006E260E" w:rsidRDefault="006E260E" w:rsidP="00313F29">
      <w:r>
        <w:separator/>
      </w:r>
    </w:p>
  </w:endnote>
  <w:endnote w:type="continuationSeparator" w:id="0">
    <w:p w14:paraId="406CC811" w14:textId="77777777" w:rsidR="006E260E" w:rsidRDefault="006E260E" w:rsidP="0031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DBEC2" w14:textId="7E1EF9B0" w:rsidR="00E03399" w:rsidRPr="006A272F" w:rsidRDefault="00E03399">
    <w:pPr>
      <w:pStyle w:val="Footer"/>
      <w:rPr>
        <w:rFonts w:ascii="Times New Roman" w:hAnsi="Times New Roman"/>
        <w:sz w:val="20"/>
      </w:rPr>
    </w:pPr>
    <w:r w:rsidRPr="006A272F">
      <w:rPr>
        <w:rFonts w:ascii="Times New Roman" w:hAnsi="Times New Roman"/>
        <w:sz w:val="20"/>
      </w:rPr>
      <w:t>RFP</w:t>
    </w:r>
    <w:r w:rsidR="006B3D37">
      <w:rPr>
        <w:rFonts w:ascii="Times New Roman" w:hAnsi="Times New Roman"/>
        <w:sz w:val="20"/>
      </w:rPr>
      <w:t xml:space="preserve"> </w:t>
    </w:r>
    <w:r w:rsidRPr="006A272F">
      <w:rPr>
        <w:rFonts w:ascii="Times New Roman" w:hAnsi="Times New Roman"/>
        <w:sz w:val="20"/>
      </w:rPr>
      <w:t>#</w:t>
    </w:r>
    <w:r w:rsidR="00E5726F">
      <w:rPr>
        <w:rFonts w:ascii="Times New Roman" w:hAnsi="Times New Roman"/>
        <w:sz w:val="20"/>
      </w:rPr>
      <w:t>21</w:t>
    </w:r>
    <w:r w:rsidR="006B3D37" w:rsidRPr="006B3D37">
      <w:rPr>
        <w:rFonts w:ascii="Times New Roman" w:hAnsi="Times New Roman"/>
        <w:sz w:val="20"/>
      </w:rPr>
      <w:t>-</w:t>
    </w:r>
    <w:r w:rsidR="00150023">
      <w:rPr>
        <w:rFonts w:ascii="Times New Roman" w:hAnsi="Times New Roman"/>
        <w:sz w:val="20"/>
      </w:rPr>
      <w:t>66406</w:t>
    </w:r>
    <w:r w:rsidRPr="006B3D37">
      <w:rPr>
        <w:rFonts w:ascii="Times New Roman" w:hAnsi="Times New Roman"/>
        <w:sz w:val="20"/>
      </w:rPr>
      <w:t xml:space="preserve"> </w:t>
    </w:r>
    <w:r>
      <w:rPr>
        <w:rFonts w:ascii="Times New Roman" w:hAnsi="Times New Roman"/>
        <w:sz w:val="20"/>
      </w:rPr>
      <w:t xml:space="preserve">– </w:t>
    </w:r>
    <w:r w:rsidR="00D544A4">
      <w:rPr>
        <w:rFonts w:ascii="Times New Roman" w:hAnsi="Times New Roman"/>
        <w:sz w:val="20"/>
      </w:rPr>
      <w:t>Uniforms</w:t>
    </w:r>
    <w:r w:rsidR="00150023">
      <w:rPr>
        <w:rFonts w:ascii="Times New Roman" w:hAnsi="Times New Roman"/>
        <w:sz w:val="20"/>
      </w:rPr>
      <w:t xml:space="preserve"> and Related Items</w:t>
    </w:r>
    <w:r w:rsidRPr="006A272F">
      <w:rPr>
        <w:rFonts w:ascii="Times New Roman" w:hAnsi="Times New Roman"/>
        <w:sz w:val="20"/>
      </w:rPr>
      <w:tab/>
    </w:r>
    <w:r w:rsidRPr="006A272F">
      <w:rPr>
        <w:rFonts w:ascii="Times New Roman" w:hAnsi="Times New Roman"/>
        <w:sz w:val="20"/>
      </w:rPr>
      <w:fldChar w:fldCharType="begin"/>
    </w:r>
    <w:r w:rsidRPr="006A272F">
      <w:rPr>
        <w:rFonts w:ascii="Times New Roman" w:hAnsi="Times New Roman"/>
        <w:sz w:val="20"/>
      </w:rPr>
      <w:instrText xml:space="preserve"> PAGE   \* MERGEFORMAT </w:instrText>
    </w:r>
    <w:r w:rsidRPr="006A272F">
      <w:rPr>
        <w:rFonts w:ascii="Times New Roman" w:hAnsi="Times New Roman"/>
        <w:sz w:val="20"/>
      </w:rPr>
      <w:fldChar w:fldCharType="separate"/>
    </w:r>
    <w:r w:rsidR="00BD21F9">
      <w:rPr>
        <w:rFonts w:ascii="Times New Roman" w:hAnsi="Times New Roman"/>
        <w:noProof/>
        <w:sz w:val="20"/>
      </w:rPr>
      <w:t>2</w:t>
    </w:r>
    <w:r w:rsidRPr="006A272F">
      <w:rPr>
        <w:rFonts w:ascii="Times New Roman" w:hAnsi="Times New Roman"/>
        <w:noProof/>
        <w:sz w:val="20"/>
      </w:rPr>
      <w:fldChar w:fldCharType="end"/>
    </w:r>
  </w:p>
  <w:p w14:paraId="3F3BEBB9" w14:textId="77777777" w:rsidR="00E03399" w:rsidRPr="006A272F" w:rsidRDefault="00E03399">
    <w:pPr>
      <w:pStyle w:val="Footer"/>
      <w:rPr>
        <w:rFonts w:ascii="Times New Roman" w:hAnsi="Times New Roman"/>
        <w:sz w:val="20"/>
      </w:rPr>
    </w:pPr>
    <w:r w:rsidRPr="006A272F">
      <w:rPr>
        <w:rFonts w:ascii="Times New Roman" w:hAnsi="Times New Roman"/>
        <w:sz w:val="20"/>
      </w:rPr>
      <w:t>State of Indiana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0FE72" w14:textId="77777777" w:rsidR="006E260E" w:rsidRDefault="006E260E" w:rsidP="00313F29">
      <w:r>
        <w:separator/>
      </w:r>
    </w:p>
  </w:footnote>
  <w:footnote w:type="continuationSeparator" w:id="0">
    <w:p w14:paraId="1A65A8CE" w14:textId="77777777" w:rsidR="006E260E" w:rsidRDefault="006E260E" w:rsidP="00313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D0482"/>
    <w:multiLevelType w:val="hybridMultilevel"/>
    <w:tmpl w:val="85FC8634"/>
    <w:lvl w:ilvl="0" w:tplc="467A1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632AC"/>
    <w:multiLevelType w:val="hybridMultilevel"/>
    <w:tmpl w:val="BA0250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F11D6B"/>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10A4E4A"/>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22FD6C78"/>
    <w:multiLevelType w:val="hybridMultilevel"/>
    <w:tmpl w:val="27E60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07205"/>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49E018A"/>
    <w:multiLevelType w:val="hybridMultilevel"/>
    <w:tmpl w:val="71506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14166E"/>
    <w:multiLevelType w:val="hybridMultilevel"/>
    <w:tmpl w:val="79F8BADC"/>
    <w:lvl w:ilvl="0" w:tplc="0409000F">
      <w:start w:val="1"/>
      <w:numFmt w:val="decimal"/>
      <w:lvlText w:val="%1."/>
      <w:lvlJc w:val="left"/>
      <w:pPr>
        <w:ind w:left="360" w:hanging="360"/>
      </w:pPr>
    </w:lvl>
    <w:lvl w:ilvl="1" w:tplc="04090019">
      <w:start w:val="1"/>
      <w:numFmt w:val="lowerLetter"/>
      <w:lvlText w:val="%2."/>
      <w:lvlJc w:val="left"/>
      <w:pPr>
        <w:ind w:left="1080" w:hanging="360"/>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1" w15:restartNumberingAfterBreak="0">
    <w:nsid w:val="2AEC61DC"/>
    <w:multiLevelType w:val="hybridMultilevel"/>
    <w:tmpl w:val="A748FA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637891"/>
    <w:multiLevelType w:val="multilevel"/>
    <w:tmpl w:val="0409001F"/>
    <w:lvl w:ilvl="0">
      <w:start w:val="1"/>
      <w:numFmt w:val="decimal"/>
      <w:lvlText w:val="%1."/>
      <w:lvlJc w:val="left"/>
      <w:pPr>
        <w:ind w:left="360" w:hanging="360"/>
      </w:pPr>
      <w:rPr>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4A7681"/>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E054B3"/>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D76F1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2E220B4"/>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673155"/>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71D724A"/>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549235A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5B84B67"/>
    <w:multiLevelType w:val="hybridMultilevel"/>
    <w:tmpl w:val="74069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58CB29B7"/>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FF2EFC"/>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1E7B7D"/>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21D449F"/>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F75BB8"/>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7317E14"/>
    <w:multiLevelType w:val="hybridMultilevel"/>
    <w:tmpl w:val="43D01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862C12"/>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8268E0"/>
    <w:multiLevelType w:val="hybridMultilevel"/>
    <w:tmpl w:val="4DAC3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C5140E7"/>
    <w:multiLevelType w:val="hybridMultilevel"/>
    <w:tmpl w:val="9626C704"/>
    <w:lvl w:ilvl="0" w:tplc="EBF6BC9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E0A1734"/>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2"/>
  </w:num>
  <w:num w:numId="3">
    <w:abstractNumId w:val="22"/>
  </w:num>
  <w:num w:numId="4">
    <w:abstractNumId w:val="19"/>
  </w:num>
  <w:num w:numId="5">
    <w:abstractNumId w:val="10"/>
  </w:num>
  <w:num w:numId="6">
    <w:abstractNumId w:val="28"/>
  </w:num>
  <w:num w:numId="7">
    <w:abstractNumId w:val="34"/>
  </w:num>
  <w:num w:numId="8">
    <w:abstractNumId w:val="35"/>
  </w:num>
  <w:num w:numId="9">
    <w:abstractNumId w:val="32"/>
  </w:num>
  <w:num w:numId="10">
    <w:abstractNumId w:val="1"/>
  </w:num>
  <w:num w:numId="11">
    <w:abstractNumId w:val="8"/>
  </w:num>
  <w:num w:numId="12">
    <w:abstractNumId w:val="30"/>
  </w:num>
  <w:num w:numId="13">
    <w:abstractNumId w:val="2"/>
  </w:num>
  <w:num w:numId="14">
    <w:abstractNumId w:val="4"/>
  </w:num>
  <w:num w:numId="15">
    <w:abstractNumId w:val="13"/>
  </w:num>
  <w:num w:numId="16">
    <w:abstractNumId w:val="3"/>
  </w:num>
  <w:num w:numId="17">
    <w:abstractNumId w:val="36"/>
  </w:num>
  <w:num w:numId="18">
    <w:abstractNumId w:val="25"/>
  </w:num>
  <w:num w:numId="19">
    <w:abstractNumId w:val="7"/>
  </w:num>
  <w:num w:numId="20">
    <w:abstractNumId w:val="33"/>
  </w:num>
  <w:num w:numId="21">
    <w:abstractNumId w:val="18"/>
  </w:num>
  <w:num w:numId="22">
    <w:abstractNumId w:val="27"/>
  </w:num>
  <w:num w:numId="23">
    <w:abstractNumId w:val="24"/>
  </w:num>
  <w:num w:numId="24">
    <w:abstractNumId w:val="16"/>
  </w:num>
  <w:num w:numId="25">
    <w:abstractNumId w:val="31"/>
  </w:num>
  <w:num w:numId="26">
    <w:abstractNumId w:val="15"/>
  </w:num>
  <w:num w:numId="27">
    <w:abstractNumId w:val="20"/>
  </w:num>
  <w:num w:numId="28">
    <w:abstractNumId w:val="26"/>
  </w:num>
  <w:num w:numId="29">
    <w:abstractNumId w:val="21"/>
  </w:num>
  <w:num w:numId="30">
    <w:abstractNumId w:val="0"/>
  </w:num>
  <w:num w:numId="31">
    <w:abstractNumId w:val="11"/>
  </w:num>
  <w:num w:numId="32">
    <w:abstractNumId w:val="9"/>
  </w:num>
  <w:num w:numId="33">
    <w:abstractNumId w:val="14"/>
  </w:num>
  <w:num w:numId="34">
    <w:abstractNumId w:val="23"/>
  </w:num>
  <w:num w:numId="35">
    <w:abstractNumId w:val="6"/>
  </w:num>
  <w:num w:numId="36">
    <w:abstractNumId w:val="1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6027"/>
    <w:rsid w:val="00022C87"/>
    <w:rsid w:val="00023220"/>
    <w:rsid w:val="000273E6"/>
    <w:rsid w:val="000279F2"/>
    <w:rsid w:val="00042F94"/>
    <w:rsid w:val="00053E31"/>
    <w:rsid w:val="00070B54"/>
    <w:rsid w:val="00072673"/>
    <w:rsid w:val="00084023"/>
    <w:rsid w:val="0009502C"/>
    <w:rsid w:val="000957F4"/>
    <w:rsid w:val="000A12F0"/>
    <w:rsid w:val="000B297F"/>
    <w:rsid w:val="000C3E04"/>
    <w:rsid w:val="000C4FCF"/>
    <w:rsid w:val="000D0AC2"/>
    <w:rsid w:val="000D27CB"/>
    <w:rsid w:val="000E3853"/>
    <w:rsid w:val="000F33CB"/>
    <w:rsid w:val="000F4C57"/>
    <w:rsid w:val="000F6235"/>
    <w:rsid w:val="000F6AEE"/>
    <w:rsid w:val="00112A87"/>
    <w:rsid w:val="00115854"/>
    <w:rsid w:val="00122CFC"/>
    <w:rsid w:val="0012377D"/>
    <w:rsid w:val="00125A9C"/>
    <w:rsid w:val="0013501D"/>
    <w:rsid w:val="00140B69"/>
    <w:rsid w:val="00141B94"/>
    <w:rsid w:val="00143D10"/>
    <w:rsid w:val="00146ABB"/>
    <w:rsid w:val="00150023"/>
    <w:rsid w:val="001515A2"/>
    <w:rsid w:val="00151E41"/>
    <w:rsid w:val="00153A7F"/>
    <w:rsid w:val="001566A6"/>
    <w:rsid w:val="0018423E"/>
    <w:rsid w:val="00191B10"/>
    <w:rsid w:val="00192E57"/>
    <w:rsid w:val="001B1FAC"/>
    <w:rsid w:val="001B3088"/>
    <w:rsid w:val="001B6C4B"/>
    <w:rsid w:val="001C6902"/>
    <w:rsid w:val="001D263E"/>
    <w:rsid w:val="001E55EF"/>
    <w:rsid w:val="001F7706"/>
    <w:rsid w:val="002006CD"/>
    <w:rsid w:val="00200A2D"/>
    <w:rsid w:val="00203D6A"/>
    <w:rsid w:val="002105AC"/>
    <w:rsid w:val="00214761"/>
    <w:rsid w:val="00222B43"/>
    <w:rsid w:val="00232CD4"/>
    <w:rsid w:val="00241C6F"/>
    <w:rsid w:val="002435C3"/>
    <w:rsid w:val="0025134A"/>
    <w:rsid w:val="00270673"/>
    <w:rsid w:val="00273C0C"/>
    <w:rsid w:val="002753A9"/>
    <w:rsid w:val="00283018"/>
    <w:rsid w:val="00284394"/>
    <w:rsid w:val="00290E96"/>
    <w:rsid w:val="00294432"/>
    <w:rsid w:val="00294583"/>
    <w:rsid w:val="002960D5"/>
    <w:rsid w:val="0029673F"/>
    <w:rsid w:val="00296751"/>
    <w:rsid w:val="00297C85"/>
    <w:rsid w:val="002A0F32"/>
    <w:rsid w:val="002A351E"/>
    <w:rsid w:val="002A4D5A"/>
    <w:rsid w:val="002A5204"/>
    <w:rsid w:val="002B1187"/>
    <w:rsid w:val="002B3D0A"/>
    <w:rsid w:val="002B4404"/>
    <w:rsid w:val="002B79D6"/>
    <w:rsid w:val="002D18DB"/>
    <w:rsid w:val="002D1E50"/>
    <w:rsid w:val="002E1AAB"/>
    <w:rsid w:val="002F1375"/>
    <w:rsid w:val="00304EA4"/>
    <w:rsid w:val="00313794"/>
    <w:rsid w:val="00313F29"/>
    <w:rsid w:val="00323710"/>
    <w:rsid w:val="00325657"/>
    <w:rsid w:val="00327C60"/>
    <w:rsid w:val="003371E7"/>
    <w:rsid w:val="00342282"/>
    <w:rsid w:val="00343088"/>
    <w:rsid w:val="00346342"/>
    <w:rsid w:val="003470E5"/>
    <w:rsid w:val="003627C8"/>
    <w:rsid w:val="00364686"/>
    <w:rsid w:val="00367A90"/>
    <w:rsid w:val="00370866"/>
    <w:rsid w:val="00373878"/>
    <w:rsid w:val="0037463A"/>
    <w:rsid w:val="00374659"/>
    <w:rsid w:val="0037550B"/>
    <w:rsid w:val="00375960"/>
    <w:rsid w:val="00386BE0"/>
    <w:rsid w:val="003A2CCE"/>
    <w:rsid w:val="003B0067"/>
    <w:rsid w:val="003B033E"/>
    <w:rsid w:val="003B3E79"/>
    <w:rsid w:val="003C0D19"/>
    <w:rsid w:val="003C79B0"/>
    <w:rsid w:val="003C7BF3"/>
    <w:rsid w:val="003D105A"/>
    <w:rsid w:val="003E284A"/>
    <w:rsid w:val="003E588F"/>
    <w:rsid w:val="003F6F3E"/>
    <w:rsid w:val="00417237"/>
    <w:rsid w:val="004207EA"/>
    <w:rsid w:val="004231FE"/>
    <w:rsid w:val="0044169E"/>
    <w:rsid w:val="00456DA2"/>
    <w:rsid w:val="00484BEC"/>
    <w:rsid w:val="00485482"/>
    <w:rsid w:val="00492613"/>
    <w:rsid w:val="004A5A97"/>
    <w:rsid w:val="004B021E"/>
    <w:rsid w:val="004B5061"/>
    <w:rsid w:val="004C2BE0"/>
    <w:rsid w:val="004C7470"/>
    <w:rsid w:val="004D6A37"/>
    <w:rsid w:val="004E38D3"/>
    <w:rsid w:val="00536CB2"/>
    <w:rsid w:val="00542998"/>
    <w:rsid w:val="00542D70"/>
    <w:rsid w:val="005475AC"/>
    <w:rsid w:val="005507F6"/>
    <w:rsid w:val="00555FB5"/>
    <w:rsid w:val="005563F8"/>
    <w:rsid w:val="0056091C"/>
    <w:rsid w:val="00563D49"/>
    <w:rsid w:val="005707BA"/>
    <w:rsid w:val="00572A26"/>
    <w:rsid w:val="005931EB"/>
    <w:rsid w:val="005A3B80"/>
    <w:rsid w:val="005B2496"/>
    <w:rsid w:val="005C0B28"/>
    <w:rsid w:val="005D2FE0"/>
    <w:rsid w:val="005E1EF6"/>
    <w:rsid w:val="005E7D1F"/>
    <w:rsid w:val="005F490B"/>
    <w:rsid w:val="00600841"/>
    <w:rsid w:val="00607390"/>
    <w:rsid w:val="006122B8"/>
    <w:rsid w:val="00613C88"/>
    <w:rsid w:val="00615391"/>
    <w:rsid w:val="006206FC"/>
    <w:rsid w:val="00627A72"/>
    <w:rsid w:val="006321E2"/>
    <w:rsid w:val="00632DC0"/>
    <w:rsid w:val="00637704"/>
    <w:rsid w:val="00647ABA"/>
    <w:rsid w:val="0065567C"/>
    <w:rsid w:val="00663921"/>
    <w:rsid w:val="00666F35"/>
    <w:rsid w:val="00670C0F"/>
    <w:rsid w:val="00686E5D"/>
    <w:rsid w:val="00693453"/>
    <w:rsid w:val="00693EF6"/>
    <w:rsid w:val="006A099A"/>
    <w:rsid w:val="006A272F"/>
    <w:rsid w:val="006A56D0"/>
    <w:rsid w:val="006A6881"/>
    <w:rsid w:val="006B3D37"/>
    <w:rsid w:val="006C438B"/>
    <w:rsid w:val="006E260E"/>
    <w:rsid w:val="006E3CCC"/>
    <w:rsid w:val="006F3B6E"/>
    <w:rsid w:val="00700D95"/>
    <w:rsid w:val="00717A4E"/>
    <w:rsid w:val="00720EFB"/>
    <w:rsid w:val="00726D1E"/>
    <w:rsid w:val="0074074A"/>
    <w:rsid w:val="007455F6"/>
    <w:rsid w:val="00745C19"/>
    <w:rsid w:val="00752239"/>
    <w:rsid w:val="007565F7"/>
    <w:rsid w:val="007566AD"/>
    <w:rsid w:val="00776718"/>
    <w:rsid w:val="00786320"/>
    <w:rsid w:val="00796E48"/>
    <w:rsid w:val="007A5BF4"/>
    <w:rsid w:val="007A7F04"/>
    <w:rsid w:val="007B2329"/>
    <w:rsid w:val="007B47B3"/>
    <w:rsid w:val="007C3E3C"/>
    <w:rsid w:val="007D41FB"/>
    <w:rsid w:val="007E620B"/>
    <w:rsid w:val="007F1B85"/>
    <w:rsid w:val="007F23E7"/>
    <w:rsid w:val="007F2A4A"/>
    <w:rsid w:val="00800960"/>
    <w:rsid w:val="00813F13"/>
    <w:rsid w:val="008235FE"/>
    <w:rsid w:val="0083162B"/>
    <w:rsid w:val="008566EF"/>
    <w:rsid w:val="008631B6"/>
    <w:rsid w:val="0087080E"/>
    <w:rsid w:val="008778B4"/>
    <w:rsid w:val="00887F94"/>
    <w:rsid w:val="00897D30"/>
    <w:rsid w:val="008A1574"/>
    <w:rsid w:val="008A73A6"/>
    <w:rsid w:val="008B0561"/>
    <w:rsid w:val="008B0698"/>
    <w:rsid w:val="008B5C68"/>
    <w:rsid w:val="008C1080"/>
    <w:rsid w:val="008C43FF"/>
    <w:rsid w:val="008C6FCB"/>
    <w:rsid w:val="008D5C37"/>
    <w:rsid w:val="008D5D1F"/>
    <w:rsid w:val="008E0DCF"/>
    <w:rsid w:val="008E6E87"/>
    <w:rsid w:val="008F58E7"/>
    <w:rsid w:val="00900854"/>
    <w:rsid w:val="00907669"/>
    <w:rsid w:val="00913A32"/>
    <w:rsid w:val="00923BEC"/>
    <w:rsid w:val="00926468"/>
    <w:rsid w:val="0094361A"/>
    <w:rsid w:val="00946885"/>
    <w:rsid w:val="00952650"/>
    <w:rsid w:val="0096329D"/>
    <w:rsid w:val="00964C99"/>
    <w:rsid w:val="0097137F"/>
    <w:rsid w:val="00972D19"/>
    <w:rsid w:val="00976996"/>
    <w:rsid w:val="009834B6"/>
    <w:rsid w:val="009A0611"/>
    <w:rsid w:val="009A2C49"/>
    <w:rsid w:val="009A7691"/>
    <w:rsid w:val="009B154C"/>
    <w:rsid w:val="009B1D7F"/>
    <w:rsid w:val="009B2BEC"/>
    <w:rsid w:val="009B6A80"/>
    <w:rsid w:val="009C38E8"/>
    <w:rsid w:val="009D25C8"/>
    <w:rsid w:val="009D354B"/>
    <w:rsid w:val="009D5F1C"/>
    <w:rsid w:val="009E0C9D"/>
    <w:rsid w:val="009E6A7E"/>
    <w:rsid w:val="00A04441"/>
    <w:rsid w:val="00A066DC"/>
    <w:rsid w:val="00A24D98"/>
    <w:rsid w:val="00A52891"/>
    <w:rsid w:val="00A55A69"/>
    <w:rsid w:val="00A63A58"/>
    <w:rsid w:val="00A71412"/>
    <w:rsid w:val="00A75E6D"/>
    <w:rsid w:val="00A80E5F"/>
    <w:rsid w:val="00A857D3"/>
    <w:rsid w:val="00A862A4"/>
    <w:rsid w:val="00A91FD3"/>
    <w:rsid w:val="00A9747F"/>
    <w:rsid w:val="00A97925"/>
    <w:rsid w:val="00AA15EA"/>
    <w:rsid w:val="00AB192B"/>
    <w:rsid w:val="00AC05DB"/>
    <w:rsid w:val="00AD11A0"/>
    <w:rsid w:val="00AD20FE"/>
    <w:rsid w:val="00AD2B16"/>
    <w:rsid w:val="00AE422A"/>
    <w:rsid w:val="00B004EA"/>
    <w:rsid w:val="00B17871"/>
    <w:rsid w:val="00B33094"/>
    <w:rsid w:val="00B454A4"/>
    <w:rsid w:val="00B5134C"/>
    <w:rsid w:val="00B614AC"/>
    <w:rsid w:val="00B623D7"/>
    <w:rsid w:val="00B71323"/>
    <w:rsid w:val="00B71D60"/>
    <w:rsid w:val="00B72A45"/>
    <w:rsid w:val="00B732FC"/>
    <w:rsid w:val="00B947AC"/>
    <w:rsid w:val="00BA10C6"/>
    <w:rsid w:val="00BA53AE"/>
    <w:rsid w:val="00BA6872"/>
    <w:rsid w:val="00BD21F9"/>
    <w:rsid w:val="00BD5B4E"/>
    <w:rsid w:val="00BF28B6"/>
    <w:rsid w:val="00BF4AA0"/>
    <w:rsid w:val="00BF4DFF"/>
    <w:rsid w:val="00C01C49"/>
    <w:rsid w:val="00C109C2"/>
    <w:rsid w:val="00C115C8"/>
    <w:rsid w:val="00C155BC"/>
    <w:rsid w:val="00C232EF"/>
    <w:rsid w:val="00C41A17"/>
    <w:rsid w:val="00C51592"/>
    <w:rsid w:val="00C74B1D"/>
    <w:rsid w:val="00C90464"/>
    <w:rsid w:val="00C91334"/>
    <w:rsid w:val="00C91595"/>
    <w:rsid w:val="00C96A58"/>
    <w:rsid w:val="00C97F94"/>
    <w:rsid w:val="00CA4F85"/>
    <w:rsid w:val="00CE28FF"/>
    <w:rsid w:val="00CE6D24"/>
    <w:rsid w:val="00CF38F4"/>
    <w:rsid w:val="00D04490"/>
    <w:rsid w:val="00D14305"/>
    <w:rsid w:val="00D14C35"/>
    <w:rsid w:val="00D15DCA"/>
    <w:rsid w:val="00D17C64"/>
    <w:rsid w:val="00D214BA"/>
    <w:rsid w:val="00D3119A"/>
    <w:rsid w:val="00D3339C"/>
    <w:rsid w:val="00D40B4D"/>
    <w:rsid w:val="00D436CA"/>
    <w:rsid w:val="00D544A4"/>
    <w:rsid w:val="00D61EF4"/>
    <w:rsid w:val="00D67725"/>
    <w:rsid w:val="00D95672"/>
    <w:rsid w:val="00DB0D8D"/>
    <w:rsid w:val="00DC1415"/>
    <w:rsid w:val="00DC636E"/>
    <w:rsid w:val="00DD395A"/>
    <w:rsid w:val="00DE5900"/>
    <w:rsid w:val="00DF35AA"/>
    <w:rsid w:val="00E03399"/>
    <w:rsid w:val="00E1026B"/>
    <w:rsid w:val="00E15D23"/>
    <w:rsid w:val="00E22435"/>
    <w:rsid w:val="00E22EA9"/>
    <w:rsid w:val="00E2327F"/>
    <w:rsid w:val="00E23AA4"/>
    <w:rsid w:val="00E32945"/>
    <w:rsid w:val="00E368EB"/>
    <w:rsid w:val="00E42418"/>
    <w:rsid w:val="00E4492F"/>
    <w:rsid w:val="00E50EDB"/>
    <w:rsid w:val="00E55CD1"/>
    <w:rsid w:val="00E5726F"/>
    <w:rsid w:val="00E63212"/>
    <w:rsid w:val="00E65CF2"/>
    <w:rsid w:val="00E67CF0"/>
    <w:rsid w:val="00E75A8A"/>
    <w:rsid w:val="00E7707D"/>
    <w:rsid w:val="00E824B9"/>
    <w:rsid w:val="00EA7EFF"/>
    <w:rsid w:val="00EB4A01"/>
    <w:rsid w:val="00EC2DCC"/>
    <w:rsid w:val="00EC4F9B"/>
    <w:rsid w:val="00ED69B8"/>
    <w:rsid w:val="00EE1BA9"/>
    <w:rsid w:val="00EF3796"/>
    <w:rsid w:val="00EF46E2"/>
    <w:rsid w:val="00F07388"/>
    <w:rsid w:val="00F15C7A"/>
    <w:rsid w:val="00F20E9E"/>
    <w:rsid w:val="00F24D9D"/>
    <w:rsid w:val="00F25120"/>
    <w:rsid w:val="00F26C76"/>
    <w:rsid w:val="00F32C0C"/>
    <w:rsid w:val="00F36E17"/>
    <w:rsid w:val="00F447FB"/>
    <w:rsid w:val="00F5084B"/>
    <w:rsid w:val="00F56D22"/>
    <w:rsid w:val="00F57B80"/>
    <w:rsid w:val="00F708C5"/>
    <w:rsid w:val="00F71191"/>
    <w:rsid w:val="00F71588"/>
    <w:rsid w:val="00F75214"/>
    <w:rsid w:val="00F86EE7"/>
    <w:rsid w:val="00FB2498"/>
    <w:rsid w:val="00FB3C40"/>
    <w:rsid w:val="00FB6F5E"/>
    <w:rsid w:val="00FD093E"/>
    <w:rsid w:val="00FD7108"/>
    <w:rsid w:val="00FE2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1C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basedOn w:val="DefaultParagraphFont"/>
    <w:semiHidden/>
    <w:rsid w:val="007F1B85"/>
    <w:rPr>
      <w:sz w:val="16"/>
      <w:szCs w:val="16"/>
    </w:rPr>
  </w:style>
  <w:style w:type="paragraph" w:styleId="CommentText">
    <w:name w:val="annotation text"/>
    <w:basedOn w:val="Normal"/>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Header">
    <w:name w:val="header"/>
    <w:basedOn w:val="Normal"/>
    <w:link w:val="HeaderChar"/>
    <w:rsid w:val="00313F29"/>
    <w:pPr>
      <w:tabs>
        <w:tab w:val="center" w:pos="4680"/>
        <w:tab w:val="right" w:pos="9360"/>
      </w:tabs>
    </w:pPr>
  </w:style>
  <w:style w:type="character" w:customStyle="1" w:styleId="HeaderChar">
    <w:name w:val="Header Char"/>
    <w:basedOn w:val="DefaultParagraphFont"/>
    <w:link w:val="Header"/>
    <w:rsid w:val="00313F29"/>
    <w:rPr>
      <w:rFonts w:ascii="Courier" w:hAnsi="Courier"/>
      <w:snapToGrid w:val="0"/>
      <w:sz w:val="24"/>
    </w:rPr>
  </w:style>
  <w:style w:type="paragraph" w:styleId="Footer">
    <w:name w:val="footer"/>
    <w:basedOn w:val="Normal"/>
    <w:link w:val="FooterChar"/>
    <w:uiPriority w:val="99"/>
    <w:rsid w:val="00313F29"/>
    <w:pPr>
      <w:tabs>
        <w:tab w:val="center" w:pos="4680"/>
        <w:tab w:val="right" w:pos="9360"/>
      </w:tabs>
    </w:pPr>
  </w:style>
  <w:style w:type="character" w:customStyle="1" w:styleId="FooterChar">
    <w:name w:val="Footer Char"/>
    <w:basedOn w:val="DefaultParagraphFont"/>
    <w:link w:val="Footer"/>
    <w:uiPriority w:val="99"/>
    <w:rsid w:val="00313F29"/>
    <w:rPr>
      <w:rFonts w:ascii="Courier" w:hAnsi="Courier"/>
      <w:snapToGrid w:val="0"/>
      <w:sz w:val="24"/>
    </w:rPr>
  </w:style>
  <w:style w:type="paragraph" w:styleId="ListParagraph">
    <w:name w:val="List Paragraph"/>
    <w:basedOn w:val="Normal"/>
    <w:uiPriority w:val="34"/>
    <w:qFormat/>
    <w:rsid w:val="00717A4E"/>
    <w:pPr>
      <w:ind w:left="720"/>
      <w:contextualSpacing/>
    </w:pPr>
  </w:style>
  <w:style w:type="character" w:styleId="Hyperlink">
    <w:name w:val="Hyperlink"/>
    <w:basedOn w:val="DefaultParagraphFont"/>
    <w:unhideWhenUsed/>
    <w:rsid w:val="008B0698"/>
    <w:rPr>
      <w:color w:val="0000FF" w:themeColor="hyperlink"/>
      <w:u w:val="single"/>
    </w:rPr>
  </w:style>
  <w:style w:type="paragraph" w:styleId="Revision">
    <w:name w:val="Revision"/>
    <w:hidden/>
    <w:uiPriority w:val="99"/>
    <w:semiHidden/>
    <w:rsid w:val="00C96A58"/>
    <w:rPr>
      <w:rFonts w:ascii="Courier" w:hAnsi="Courier"/>
      <w:snapToGrid w:val="0"/>
      <w:sz w:val="24"/>
    </w:rPr>
  </w:style>
  <w:style w:type="paragraph" w:styleId="BodyText">
    <w:name w:val="Body Text"/>
    <w:basedOn w:val="Normal"/>
    <w:link w:val="BodyTextChar"/>
    <w:uiPriority w:val="99"/>
    <w:rsid w:val="000F6235"/>
    <w:rPr>
      <w:snapToGrid/>
    </w:rPr>
  </w:style>
  <w:style w:type="character" w:customStyle="1" w:styleId="BodyTextChar">
    <w:name w:val="Body Text Char"/>
    <w:basedOn w:val="DefaultParagraphFont"/>
    <w:link w:val="BodyText"/>
    <w:uiPriority w:val="99"/>
    <w:rsid w:val="000F6235"/>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3119F-A300-4DDF-8822-9F193E34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2286</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2021-03-31T19:36:00Z</dcterms:created>
  <dcterms:modified xsi:type="dcterms:W3CDTF">2021-03-31T19:36:00Z</dcterms:modified>
</cp:coreProperties>
</file>